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79" w:rsidRDefault="00D10720" w:rsidP="00DC3A75">
      <w:pPr>
        <w:rPr>
          <w:rFonts w:eastAsia="SimSun"/>
          <w:b/>
          <w:snapToGrid/>
          <w:lang w:val="fr-FR"/>
        </w:rPr>
        <w:sectPr w:rsidR="00647B79" w:rsidSect="00B75CC2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bookmarkStart w:id="2" w:name="_Toc369601107"/>
      <w:bookmarkStart w:id="3" w:name="_Toc369601229"/>
      <w:bookmarkStart w:id="4" w:name="_Toc369601251"/>
      <w:bookmarkStart w:id="5" w:name="_Toc369601273"/>
      <w:bookmarkStart w:id="6" w:name="_Toc369601295"/>
      <w:bookmarkStart w:id="7" w:name="_Toc369601317"/>
      <w:bookmarkStart w:id="8" w:name="_Toc369601339"/>
      <w:bookmarkStart w:id="9" w:name="_GoBack"/>
      <w:bookmarkEnd w:id="9"/>
      <w:r>
        <w:rPr>
          <w:noProof/>
          <w:snapToGrid/>
          <w:lang w:val="fr-FR" w:eastAsia="fr-FR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D10720"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  <w:rPrChange w:id="10" w:author="Marie-Helene" w:date="2015-10-29T22:46:00Z">
                                  <w:rPr>
                                    <w:rFonts w:cs="Arial"/>
                                    <w:i/>
                                    <w:iCs/>
                                    <w:color w:val="000000"/>
                                    <w:sz w:val="48"/>
                                    <w:szCs w:val="48"/>
                                  </w:rPr>
                                </w:rPrChange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6" o:spid="_x0000_s1026" type="#_x0000_t202" style="position:absolute;margin-left:-197.75pt;margin-top:445.9pt;width:432.3pt;height:30.1pt;rotation:-90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 w:rsidRPr="00D10720"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  <w:rPrChange w:id="11" w:author="Marie-Helene" w:date="2015-10-29T22:46:00Z">
                            <w:rPr>
                              <w:rFonts w:cs="Arial"/>
                              <w:i/>
                              <w:iCs/>
                              <w:color w:val="000000"/>
                              <w:sz w:val="48"/>
                              <w:szCs w:val="48"/>
                            </w:rPr>
                          </w:rPrChange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/>
          <w:lang w:val="fr-FR" w:eastAsia="fr-FR"/>
        </w:rPr>
        <mc:AlternateContent>
          <mc:Choice Requires="wps">
            <w:drawing>
              <wp:anchor distT="0" distB="0" distL="114294" distR="114294" simplePos="0" relativeHeight="252048384" behindDoc="0" locked="0" layoutInCell="1" allowOverlap="1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355" name="Straight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5" o:spid="_x0000_s1026" style="position:absolute;flip:y;z-index:252048384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"/>
            </w:pict>
          </mc:Fallback>
        </mc:AlternateContent>
      </w:r>
      <w:r>
        <w:rPr>
          <w:noProof/>
          <w:snapToGrid/>
          <w:lang w:val="fr-FR" w:eastAsia="fr-FR"/>
        </w:rPr>
        <mc:AlternateContent>
          <mc:Choice Requires="wps">
            <w:drawing>
              <wp:anchor distT="0" distB="0" distL="114294" distR="114294" simplePos="0" relativeHeight="252049408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354" name="Straight Connector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4" o:spid="_x0000_s1026" style="position:absolute;z-index:25204940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"/>
            </w:pict>
          </mc:Fallback>
        </mc:AlternateContent>
      </w:r>
      <w:r>
        <w:rPr>
          <w:noProof/>
          <w:snapToGrid/>
          <w:lang w:val="fr-FR" w:eastAsia="fr-FR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353" name="Text Box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3" o:spid="_x0000_s1027" type="#_x0000_t202" style="position:absolute;margin-left:-90.1pt;margin-top:122.15pt;width:224pt;height:37.1pt;rotation:-90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MUxgIAANY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" filled="f" fillcolor="#0c9" stroked="f">
                <v:textbox style="layout-flow:vertical;mso-layout-flow-alt:bottom-to-top"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/>
          <w:lang w:val="fr-FR" w:eastAsia="fr-FR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Pr="00460028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D10720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0"/>
                                <w:szCs w:val="18"/>
                                <w:lang w:val="fr-FR"/>
                                <w:rPrChange w:id="12" w:author="Marie-Helene" w:date="2015-10-29T22:46:00Z"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20"/>
                                    <w:szCs w:val="18"/>
                                  </w:rPr>
                                </w:rPrChange>
                              </w:rPr>
                              <w:t>10, rue des Gaudines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Telephone: +33 1 34 51 70 01  Fax:  +33 1 34 51 82 05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e-mail:  </w:t>
                            </w:r>
                            <w:hyperlink r:id="rId11" w:history="1">
                              <w:r w:rsidRPr="00713387">
                                <w:rPr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2" w:history="1">
                              <w:r w:rsidRPr="00126198">
                                <w:rPr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2" o:spid="_x0000_s1028" type="#_x0000_t202" style="position:absolute;margin-left:67.35pt;margin-top:585.35pt;width:361.25pt;height:69.6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A11IXFvgIAAMQ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8F6ACA" w:rsidRPr="00460028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D10720">
                        <w:rPr>
                          <w:rFonts w:cs="Arial"/>
                          <w:b/>
                          <w:bCs/>
                          <w:color w:val="000000"/>
                          <w:sz w:val="20"/>
                          <w:szCs w:val="18"/>
                          <w:lang w:val="fr-FR"/>
                          <w:rPrChange w:id="13" w:author="Marie-Helene" w:date="2015-10-29T22:46:00Z">
                            <w:rPr>
                              <w:rFonts w:cs="Arial"/>
                              <w:b/>
                              <w:bCs/>
                              <w:color w:val="000000"/>
                              <w:sz w:val="20"/>
                              <w:szCs w:val="18"/>
                            </w:rPr>
                          </w:rPrChange>
                        </w:rPr>
                        <w:t>10, rue des Gaudines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Telephone: +33 1 34 51 70 01  Fax:  +33 1 34 51 82 05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e-mail:  </w:t>
                      </w:r>
                      <w:hyperlink r:id="rId13" w:history="1">
                        <w:r w:rsidRPr="00713387">
                          <w:rPr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4" w:history="1">
                        <w:r w:rsidRPr="00126198">
                          <w:rPr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0EDC">
        <w:rPr>
          <w:noProof/>
          <w:snapToGrid/>
          <w:lang w:val="fr-FR" w:eastAsia="fr-FR"/>
        </w:rPr>
        <w:drawing>
          <wp:anchor distT="0" distB="0" distL="114300" distR="114300" simplePos="0" relativeHeight="252044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35" name="Picture 112" descr="Description: 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napToGrid/>
          <w:lang w:val="fr-FR" w:eastAsia="fr-FR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351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ENAV</w:t>
                            </w:r>
                            <w:r w:rsidRPr="00356023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 xml:space="preserve"> Committee</w:t>
                            </w:r>
                          </w:p>
                          <w:p w:rsidR="006F3D80" w:rsidRPr="00356023" w:rsidRDefault="006F3D80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</w:p>
                          <w:p w:rsidR="004D41C5" w:rsidRDefault="004D41C5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  <w:r w:rsidRPr="004D41C5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W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 xml:space="preserve">orking </w:t>
                            </w:r>
                            <w:r w:rsidRPr="004D41C5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G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roups</w:t>
                            </w:r>
                          </w:p>
                          <w:p w:rsidR="008F6ACA" w:rsidRDefault="004D41C5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4D41C5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Terms of Reference</w:t>
                            </w:r>
                            <w:r w:rsidR="008F6ACA" w:rsidRPr="00356023"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56023"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(2014-18)</w:t>
                            </w:r>
                          </w:p>
                          <w:p w:rsid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D222EB" w:rsidRP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del w:id="14" w:author="lighthouse" w:date="2015-10-29T19:32:00Z">
                              <w:r w:rsidRPr="00D222EB" w:rsidDel="00864471">
                                <w:rPr>
                                  <w:rFonts w:cs="Arial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delText>17</w:delText>
                              </w:r>
                            </w:del>
                            <w:ins w:id="15" w:author="lighthouse" w:date="2015-10-29T19:33:00Z">
                              <w:r w:rsidR="00864471">
                                <w:rPr>
                                  <w:rFonts w:eastAsiaTheme="minorEastAsia" w:cs="Arial" w:hint="eastAsia"/>
                                  <w:b/>
                                  <w:color w:val="000000"/>
                                  <w:sz w:val="28"/>
                                  <w:szCs w:val="28"/>
                                  <w:lang w:eastAsia="ja-JP"/>
                                </w:rPr>
                                <w:t>17</w:t>
                              </w:r>
                            </w:ins>
                            <w:r w:rsidRPr="00D222EB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D222EB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October 2014</w:t>
                            </w:r>
                          </w:p>
                          <w:p w:rsid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D222EB" w:rsidRPr="00356023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1" o:spid="_x0000_s1029" type="#_x0000_t202" style="position:absolute;margin-left:84pt;margin-top:39.1pt;width:4in;height:258.8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HsJOd29AgAAxQ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ENAV</w:t>
                      </w:r>
                      <w:r w:rsidRPr="00356023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 xml:space="preserve"> Committee</w:t>
                      </w:r>
                    </w:p>
                    <w:p w:rsidR="006F3D80" w:rsidRPr="00356023" w:rsidRDefault="006F3D80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</w:pPr>
                    </w:p>
                    <w:p w:rsidR="004D41C5" w:rsidRDefault="004D41C5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</w:pPr>
                      <w:r w:rsidRPr="004D41C5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W</w:t>
                      </w:r>
                      <w:r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 xml:space="preserve">orking </w:t>
                      </w:r>
                      <w:r w:rsidRPr="004D41C5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G</w:t>
                      </w:r>
                      <w:r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roups</w:t>
                      </w:r>
                    </w:p>
                    <w:p w:rsidR="008F6ACA" w:rsidRDefault="004D41C5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  <w:r w:rsidRPr="004D41C5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Terms of Reference</w:t>
                      </w:r>
                      <w:r w:rsidR="008F6ACA" w:rsidRPr="00356023"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356023"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  <w:t>(2014-18)</w:t>
                      </w:r>
                    </w:p>
                    <w:p w:rsid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D222EB" w:rsidRP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</w:pPr>
                      <w:del w:id="16" w:author="lighthouse" w:date="2015-10-29T19:32:00Z">
                        <w:r w:rsidRPr="00D222EB" w:rsidDel="00864471">
                          <w:rPr>
                            <w:rFonts w:cs="Arial"/>
                            <w:b/>
                            <w:color w:val="000000"/>
                            <w:sz w:val="28"/>
                            <w:szCs w:val="28"/>
                          </w:rPr>
                          <w:delText>17</w:delText>
                        </w:r>
                      </w:del>
                      <w:ins w:id="17" w:author="lighthouse" w:date="2015-10-29T19:33:00Z">
                        <w:r w:rsidR="00864471">
                          <w:rPr>
                            <w:rFonts w:eastAsiaTheme="minorEastAsia" w:cs="Arial" w:hint="eastAsia"/>
                            <w:b/>
                            <w:color w:val="000000"/>
                            <w:sz w:val="28"/>
                            <w:szCs w:val="28"/>
                            <w:lang w:eastAsia="ja-JP"/>
                          </w:rPr>
                          <w:t>17</w:t>
                        </w:r>
                      </w:ins>
                      <w:r w:rsidRPr="00D222EB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D222EB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  <w:t xml:space="preserve"> October 2014</w:t>
                      </w:r>
                    </w:p>
                    <w:p w:rsid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D222EB" w:rsidRPr="00356023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bookmarkStart w:id="18" w:name="_Toc367195541"/>
    </w:p>
    <w:p w:rsidR="00C30EDC" w:rsidRPr="00D10720" w:rsidRDefault="00C30EDC" w:rsidP="00647B79">
      <w:pPr>
        <w:pStyle w:val="Titre1"/>
        <w:numPr>
          <w:ilvl w:val="0"/>
          <w:numId w:val="0"/>
        </w:numPr>
        <w:ind w:left="360"/>
        <w:rPr>
          <w:rFonts w:eastAsia="SimSun"/>
          <w:b/>
          <w:snapToGrid/>
          <w:rPrChange w:id="19" w:author="Marie-Helene" w:date="2015-10-29T22:46:00Z">
            <w:rPr>
              <w:rFonts w:eastAsia="SimSun"/>
              <w:b/>
              <w:snapToGrid/>
              <w:lang w:val="fr-FR"/>
            </w:rPr>
          </w:rPrChange>
        </w:rPr>
      </w:pPr>
      <w:bookmarkStart w:id="20" w:name="_Toc401211662"/>
      <w:r w:rsidRPr="00D10720">
        <w:rPr>
          <w:rFonts w:eastAsia="SimSun"/>
          <w:b/>
          <w:snapToGrid/>
          <w:rPrChange w:id="21" w:author="Marie-Helene" w:date="2015-10-29T22:46:00Z">
            <w:rPr>
              <w:rFonts w:eastAsia="SimSun"/>
              <w:b/>
              <w:snapToGrid/>
              <w:lang w:val="fr-FR"/>
            </w:rPr>
          </w:rPrChange>
        </w:rPr>
        <w:lastRenderedPageBreak/>
        <w:t>Document Revision</w:t>
      </w:r>
      <w:bookmarkEnd w:id="2"/>
      <w:bookmarkEnd w:id="3"/>
      <w:bookmarkEnd w:id="4"/>
      <w:bookmarkEnd w:id="5"/>
      <w:bookmarkEnd w:id="6"/>
      <w:bookmarkEnd w:id="7"/>
      <w:bookmarkEnd w:id="8"/>
      <w:bookmarkEnd w:id="18"/>
      <w:bookmarkEnd w:id="20"/>
    </w:p>
    <w:p w:rsidR="00C30EDC" w:rsidRDefault="00C30EDC" w:rsidP="00C30EDC">
      <w:r w:rsidRPr="00356023">
        <w:rPr>
          <w:rFonts w:ascii="Arial" w:eastAsia="SimSun" w:hAnsi="Arial"/>
          <w:snapToGrid/>
          <w:sz w:val="22"/>
          <w:szCs w:val="24"/>
        </w:rPr>
        <w:t>Revisions to the IALA Document are to be noted in the table prior to the issue of a revised document</w:t>
      </w:r>
    </w:p>
    <w:p w:rsidR="00C30EDC" w:rsidRDefault="00C30EDC" w:rsidP="00C30EDC"/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C30EDC" w:rsidRPr="0091050F" w:rsidTr="007E72F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Date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Requirement for Revision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D222EB" w:rsidP="007E72F8">
            <w:r>
              <w:t>17</w:t>
            </w:r>
            <w:r w:rsidR="00610625">
              <w:t xml:space="preserve"> Oct 2014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610625" w:rsidP="007E72F8">
            <w:r>
              <w:t>New Document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D222EB" w:rsidP="00D222EB">
            <w:r>
              <w:t>Prepared at</w:t>
            </w:r>
            <w:r w:rsidR="00610625">
              <w:t xml:space="preserve"> </w:t>
            </w:r>
            <w:r w:rsidR="008F6ACA">
              <w:t>ENAV15</w:t>
            </w:r>
            <w:r w:rsidR="00610625">
              <w:t xml:space="preserve"> 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F868B8" w:rsidRDefault="00985EA2" w:rsidP="007E72F8">
            <w:pPr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24 April 2015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F868B8" w:rsidRDefault="00985EA2" w:rsidP="007E72F8">
            <w:pPr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Section 2 ToR for WG 2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F868B8" w:rsidRDefault="00985EA2" w:rsidP="007E72F8">
            <w:pPr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Revised at ENAV 16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864471" w:rsidRDefault="00864471" w:rsidP="007E72F8">
            <w:pPr>
              <w:rPr>
                <w:rFonts w:eastAsiaTheme="minorEastAsia"/>
                <w:lang w:eastAsia="ja-JP"/>
                <w:rPrChange w:id="22" w:author="lighthouse" w:date="2015-10-29T19:33:00Z">
                  <w:rPr/>
                </w:rPrChange>
              </w:rPr>
            </w:pPr>
            <w:ins w:id="23" w:author="lighthouse" w:date="2015-10-29T19:33:00Z">
              <w:r>
                <w:rPr>
                  <w:rFonts w:eastAsiaTheme="minorEastAsia" w:hint="eastAsia"/>
                  <w:lang w:eastAsia="ja-JP"/>
                </w:rPr>
                <w:t>30 October 2015</w:t>
              </w:r>
            </w:ins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864471" w:rsidRDefault="00864471" w:rsidP="007E72F8">
            <w:pPr>
              <w:rPr>
                <w:rFonts w:eastAsiaTheme="minorEastAsia"/>
                <w:lang w:eastAsia="ja-JP"/>
                <w:rPrChange w:id="24" w:author="lighthouse" w:date="2015-10-29T19:33:00Z">
                  <w:rPr/>
                </w:rPrChange>
              </w:rPr>
            </w:pPr>
            <w:ins w:id="25" w:author="lighthouse" w:date="2015-10-29T19:33:00Z">
              <w:r>
                <w:rPr>
                  <w:rFonts w:eastAsiaTheme="minorEastAsia" w:hint="eastAsia"/>
                  <w:lang w:eastAsia="ja-JP"/>
                </w:rPr>
                <w:t>Section 3 ToR for WG 3</w:t>
              </w:r>
            </w:ins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864471" w:rsidRDefault="00864471" w:rsidP="007E72F8">
            <w:pPr>
              <w:rPr>
                <w:rFonts w:eastAsiaTheme="minorEastAsia"/>
                <w:lang w:eastAsia="ja-JP"/>
                <w:rPrChange w:id="26" w:author="lighthouse" w:date="2015-10-29T19:33:00Z">
                  <w:rPr/>
                </w:rPrChange>
              </w:rPr>
            </w:pPr>
            <w:ins w:id="27" w:author="lighthouse" w:date="2015-10-29T19:33:00Z">
              <w:r>
                <w:rPr>
                  <w:rFonts w:eastAsiaTheme="minorEastAsia" w:hint="eastAsia"/>
                  <w:lang w:eastAsia="ja-JP"/>
                </w:rPr>
                <w:t>Revised at ENAV 17</w:t>
              </w:r>
            </w:ins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</w:tbl>
    <w:p w:rsidR="00C30EDC" w:rsidRDefault="00C30EDC" w:rsidP="00C30EDC"/>
    <w:p w:rsidR="0056530D" w:rsidRPr="006F3D80" w:rsidRDefault="0056530D" w:rsidP="00DC3A75">
      <w:pPr>
        <w:pStyle w:val="Titre1"/>
        <w:numPr>
          <w:ilvl w:val="0"/>
          <w:numId w:val="0"/>
        </w:numPr>
      </w:pPr>
      <w:bookmarkStart w:id="28" w:name="_Toc401211663"/>
      <w:r w:rsidRPr="006F3D80">
        <w:t>Purpose of this Document</w:t>
      </w:r>
      <w:bookmarkEnd w:id="28"/>
    </w:p>
    <w:p w:rsidR="00FC5E14" w:rsidRDefault="0056530D" w:rsidP="006F3D80">
      <w:r>
        <w:t>The purpose of this document is to m</w:t>
      </w:r>
      <w:r w:rsidRPr="0056530D">
        <w:t>aintain</w:t>
      </w:r>
      <w:r w:rsidR="008F6ACA">
        <w:t xml:space="preserve"> a register of ENAV</w:t>
      </w:r>
      <w:r>
        <w:t xml:space="preserve"> </w:t>
      </w:r>
      <w:r w:rsidR="006F3D80">
        <w:t>Working Groups Terms of Reference for 2014-18.</w:t>
      </w:r>
    </w:p>
    <w:p w:rsidR="00FC5E14" w:rsidRDefault="00FC5E14" w:rsidP="0056530D"/>
    <w:p w:rsidR="0056530D" w:rsidRPr="0056530D" w:rsidRDefault="0056530D" w:rsidP="0056530D"/>
    <w:p w:rsidR="00C30EDC" w:rsidRPr="00DC3A75" w:rsidRDefault="00C30EDC" w:rsidP="00C30EDC">
      <w:pPr>
        <w:jc w:val="center"/>
        <w:rPr>
          <w:b/>
          <w:sz w:val="28"/>
          <w:szCs w:val="28"/>
        </w:rPr>
      </w:pPr>
      <w:r w:rsidRPr="0091050F">
        <w:rPr>
          <w:b/>
        </w:rPr>
        <w:br w:type="page"/>
      </w:r>
      <w:bookmarkStart w:id="29" w:name="_Toc367195542"/>
      <w:r w:rsidRPr="00DC3A75">
        <w:rPr>
          <w:b/>
          <w:sz w:val="28"/>
          <w:szCs w:val="28"/>
        </w:rPr>
        <w:lastRenderedPageBreak/>
        <w:t>Table of Contents</w:t>
      </w:r>
      <w:bookmarkEnd w:id="29"/>
      <w:r w:rsidRPr="00DC3A75">
        <w:rPr>
          <w:b/>
          <w:sz w:val="28"/>
          <w:szCs w:val="28"/>
        </w:rPr>
        <w:t xml:space="preserve"> </w:t>
      </w:r>
    </w:p>
    <w:p w:rsidR="00C30EDC" w:rsidRPr="005101A3" w:rsidRDefault="00C30EDC" w:rsidP="00C30EDC"/>
    <w:p w:rsidR="00F51BEE" w:rsidRDefault="007745F4">
      <w:pPr>
        <w:pStyle w:val="TM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r>
        <w:fldChar w:fldCharType="begin"/>
      </w:r>
      <w:r w:rsidR="00C30EDC">
        <w:instrText xml:space="preserve"> TOC \o "1-3" \h \z \u </w:instrText>
      </w:r>
      <w:r>
        <w:fldChar w:fldCharType="separate"/>
      </w:r>
      <w:hyperlink w:anchor="_Toc401211662" w:history="1">
        <w:r w:rsidR="00F51BEE" w:rsidRPr="00023452">
          <w:rPr>
            <w:rStyle w:val="Lienhypertexte"/>
            <w:rFonts w:eastAsia="SimSun"/>
            <w:noProof/>
            <w:lang w:val="fr-FR"/>
          </w:rPr>
          <w:t>Document Revision</w:t>
        </w:r>
        <w:r w:rsidR="00F51B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F51BEE" w:rsidRDefault="00A941C5">
      <w:pPr>
        <w:pStyle w:val="TM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3" w:history="1">
        <w:r w:rsidR="00F51BEE" w:rsidRPr="00023452">
          <w:rPr>
            <w:rStyle w:val="Lienhypertexte"/>
            <w:noProof/>
          </w:rPr>
          <w:t>Purpose of this Document</w:t>
        </w:r>
        <w:r w:rsidR="00F51BEE">
          <w:rPr>
            <w:noProof/>
            <w:webHidden/>
          </w:rPr>
          <w:tab/>
        </w:r>
        <w:r w:rsidR="007745F4"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_Toc401211663 \h </w:instrText>
        </w:r>
        <w:r w:rsidR="007745F4">
          <w:rPr>
            <w:noProof/>
            <w:webHidden/>
          </w:rPr>
        </w:r>
        <w:r w:rsidR="007745F4"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1</w:t>
        </w:r>
        <w:r w:rsidR="007745F4">
          <w:rPr>
            <w:noProof/>
            <w:webHidden/>
          </w:rPr>
          <w:fldChar w:fldCharType="end"/>
        </w:r>
      </w:hyperlink>
    </w:p>
    <w:p w:rsidR="00F51BEE" w:rsidRDefault="00A941C5">
      <w:pPr>
        <w:pStyle w:val="TM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4" w:history="1">
        <w:r w:rsidR="00F51BEE" w:rsidRPr="00023452">
          <w:rPr>
            <w:rStyle w:val="Lienhypertexte"/>
            <w:noProof/>
          </w:rPr>
          <w:t>1.</w:t>
        </w:r>
        <w:r w:rsidR="00F51BEE">
          <w:rPr>
            <w:rFonts w:asciiTheme="minorHAnsi" w:eastAsiaTheme="minorEastAsia" w:hAnsiTheme="minorHAnsi" w:cstheme="minorBidi"/>
            <w:b w:val="0"/>
            <w:bCs w:val="0"/>
            <w:noProof/>
            <w:snapToGrid/>
            <w:sz w:val="22"/>
            <w:szCs w:val="22"/>
            <w:lang w:val="en-IE" w:eastAsia="en-IE"/>
          </w:rPr>
          <w:tab/>
        </w:r>
        <w:r w:rsidR="00F51BEE" w:rsidRPr="00023452">
          <w:rPr>
            <w:rStyle w:val="Lienhypertexte"/>
            <w:noProof/>
          </w:rPr>
          <w:t>Terms of Reference for the Harmonization Working Group (WG1)</w:t>
        </w:r>
        <w:r w:rsidR="00F51BEE">
          <w:rPr>
            <w:noProof/>
            <w:webHidden/>
          </w:rPr>
          <w:tab/>
        </w:r>
        <w:r w:rsidR="007745F4"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_Toc401211664 \h </w:instrText>
        </w:r>
        <w:r w:rsidR="007745F4">
          <w:rPr>
            <w:noProof/>
            <w:webHidden/>
          </w:rPr>
        </w:r>
        <w:r w:rsidR="007745F4"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3</w:t>
        </w:r>
        <w:r w:rsidR="007745F4">
          <w:rPr>
            <w:noProof/>
            <w:webHidden/>
          </w:rPr>
          <w:fldChar w:fldCharType="end"/>
        </w:r>
      </w:hyperlink>
    </w:p>
    <w:p w:rsidR="00F51BEE" w:rsidRDefault="00A941C5">
      <w:pPr>
        <w:pStyle w:val="TM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5" w:history="1">
        <w:r w:rsidR="00F51BEE" w:rsidRPr="00023452">
          <w:rPr>
            <w:rStyle w:val="Lienhypertexte"/>
            <w:noProof/>
          </w:rPr>
          <w:t>2.</w:t>
        </w:r>
        <w:r w:rsidR="00F51BEE">
          <w:rPr>
            <w:rFonts w:asciiTheme="minorHAnsi" w:eastAsiaTheme="minorEastAsia" w:hAnsiTheme="minorHAnsi" w:cstheme="minorBidi"/>
            <w:b w:val="0"/>
            <w:bCs w:val="0"/>
            <w:noProof/>
            <w:snapToGrid/>
            <w:sz w:val="22"/>
            <w:szCs w:val="22"/>
            <w:lang w:val="en-IE" w:eastAsia="en-IE"/>
          </w:rPr>
          <w:tab/>
        </w:r>
        <w:r w:rsidR="00F51BEE" w:rsidRPr="00023452">
          <w:rPr>
            <w:rStyle w:val="Lienhypertexte"/>
            <w:noProof/>
          </w:rPr>
          <w:t>Terms of Reference for the Implementation Working Group (WG2)</w:t>
        </w:r>
        <w:r w:rsidR="00F51BEE">
          <w:rPr>
            <w:noProof/>
            <w:webHidden/>
          </w:rPr>
          <w:tab/>
        </w:r>
        <w:r w:rsidR="007745F4"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_Toc401211665 \h </w:instrText>
        </w:r>
        <w:r w:rsidR="007745F4">
          <w:rPr>
            <w:noProof/>
            <w:webHidden/>
          </w:rPr>
        </w:r>
        <w:r w:rsidR="007745F4"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4</w:t>
        </w:r>
        <w:r w:rsidR="007745F4">
          <w:rPr>
            <w:noProof/>
            <w:webHidden/>
          </w:rPr>
          <w:fldChar w:fldCharType="end"/>
        </w:r>
      </w:hyperlink>
    </w:p>
    <w:p w:rsidR="00F51BEE" w:rsidRDefault="00A941C5">
      <w:pPr>
        <w:pStyle w:val="TM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6" w:history="1">
        <w:r w:rsidR="00F51BEE" w:rsidRPr="00023452">
          <w:rPr>
            <w:rStyle w:val="Lienhypertexte"/>
            <w:noProof/>
          </w:rPr>
          <w:t>3.</w:t>
        </w:r>
        <w:r w:rsidR="00F51BEE">
          <w:rPr>
            <w:rFonts w:asciiTheme="minorHAnsi" w:eastAsiaTheme="minorEastAsia" w:hAnsiTheme="minorHAnsi" w:cstheme="minorBidi"/>
            <w:b w:val="0"/>
            <w:bCs w:val="0"/>
            <w:noProof/>
            <w:snapToGrid/>
            <w:sz w:val="22"/>
            <w:szCs w:val="22"/>
            <w:lang w:val="en-IE" w:eastAsia="en-IE"/>
          </w:rPr>
          <w:tab/>
        </w:r>
        <w:r w:rsidR="00F51BEE" w:rsidRPr="00023452">
          <w:rPr>
            <w:rStyle w:val="Lienhypertexte"/>
            <w:noProof/>
          </w:rPr>
          <w:t>Terms of Reference for the Telecommunication Working Group (WG3)</w:t>
        </w:r>
        <w:r w:rsidR="00F51BEE">
          <w:rPr>
            <w:noProof/>
            <w:webHidden/>
          </w:rPr>
          <w:tab/>
        </w:r>
        <w:r w:rsidR="007745F4"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_Toc401211666 \h </w:instrText>
        </w:r>
        <w:r w:rsidR="007745F4">
          <w:rPr>
            <w:noProof/>
            <w:webHidden/>
          </w:rPr>
        </w:r>
        <w:r w:rsidR="007745F4"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6</w:t>
        </w:r>
        <w:r w:rsidR="007745F4">
          <w:rPr>
            <w:noProof/>
            <w:webHidden/>
          </w:rPr>
          <w:fldChar w:fldCharType="end"/>
        </w:r>
      </w:hyperlink>
    </w:p>
    <w:p w:rsidR="00F51BEE" w:rsidRDefault="00A941C5">
      <w:pPr>
        <w:pStyle w:val="TM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7" w:history="1">
        <w:r w:rsidR="00F51BEE" w:rsidRPr="00023452">
          <w:rPr>
            <w:rStyle w:val="Lienhypertexte"/>
            <w:noProof/>
          </w:rPr>
          <w:t>4.</w:t>
        </w:r>
        <w:r w:rsidR="00F51BEE">
          <w:rPr>
            <w:rFonts w:asciiTheme="minorHAnsi" w:eastAsiaTheme="minorEastAsia" w:hAnsiTheme="minorHAnsi" w:cstheme="minorBidi"/>
            <w:b w:val="0"/>
            <w:bCs w:val="0"/>
            <w:noProof/>
            <w:snapToGrid/>
            <w:sz w:val="22"/>
            <w:szCs w:val="22"/>
            <w:lang w:val="en-IE" w:eastAsia="en-IE"/>
          </w:rPr>
          <w:tab/>
        </w:r>
        <w:r w:rsidR="00F51BEE" w:rsidRPr="00023452">
          <w:rPr>
            <w:rStyle w:val="Lienhypertexte"/>
            <w:noProof/>
          </w:rPr>
          <w:t>Terms of Reference for the E-NAV Services Working Group (WG4)</w:t>
        </w:r>
        <w:r w:rsidR="00F51BEE">
          <w:rPr>
            <w:noProof/>
            <w:webHidden/>
          </w:rPr>
          <w:tab/>
        </w:r>
        <w:r w:rsidR="007745F4"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_Toc401211667 \h </w:instrText>
        </w:r>
        <w:r w:rsidR="007745F4">
          <w:rPr>
            <w:noProof/>
            <w:webHidden/>
          </w:rPr>
        </w:r>
        <w:r w:rsidR="007745F4"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7</w:t>
        </w:r>
        <w:r w:rsidR="007745F4">
          <w:rPr>
            <w:noProof/>
            <w:webHidden/>
          </w:rPr>
          <w:fldChar w:fldCharType="end"/>
        </w:r>
      </w:hyperlink>
    </w:p>
    <w:p w:rsidR="00F51BEE" w:rsidRDefault="00A941C5">
      <w:pPr>
        <w:pStyle w:val="TM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8" w:history="1">
        <w:r w:rsidR="00F51BEE" w:rsidRPr="00023452">
          <w:rPr>
            <w:rStyle w:val="Lienhypertexte"/>
            <w:noProof/>
          </w:rPr>
          <w:t>5.</w:t>
        </w:r>
        <w:r w:rsidR="00F51BEE">
          <w:rPr>
            <w:rFonts w:asciiTheme="minorHAnsi" w:eastAsiaTheme="minorEastAsia" w:hAnsiTheme="minorHAnsi" w:cstheme="minorBidi"/>
            <w:b w:val="0"/>
            <w:bCs w:val="0"/>
            <w:noProof/>
            <w:snapToGrid/>
            <w:sz w:val="22"/>
            <w:szCs w:val="22"/>
            <w:lang w:val="en-IE" w:eastAsia="en-IE"/>
          </w:rPr>
          <w:tab/>
        </w:r>
        <w:r w:rsidR="00F51BEE" w:rsidRPr="00023452">
          <w:rPr>
            <w:rStyle w:val="Lienhypertexte"/>
            <w:noProof/>
          </w:rPr>
          <w:t>Terms of Reference for the Position, Navigation and Timing (PNT) Working Group (WG5)</w:t>
        </w:r>
        <w:r w:rsidR="00F51BEE">
          <w:rPr>
            <w:noProof/>
            <w:webHidden/>
          </w:rPr>
          <w:tab/>
        </w:r>
        <w:r w:rsidR="007745F4"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_Toc401211668 \h </w:instrText>
        </w:r>
        <w:r w:rsidR="007745F4">
          <w:rPr>
            <w:noProof/>
            <w:webHidden/>
          </w:rPr>
        </w:r>
        <w:r w:rsidR="007745F4"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8</w:t>
        </w:r>
        <w:r w:rsidR="007745F4">
          <w:rPr>
            <w:noProof/>
            <w:webHidden/>
          </w:rPr>
          <w:fldChar w:fldCharType="end"/>
        </w:r>
      </w:hyperlink>
    </w:p>
    <w:p w:rsidR="00C30EDC" w:rsidRDefault="007745F4" w:rsidP="00C30EDC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C30EDC" w:rsidRDefault="00C30EDC" w:rsidP="00C30EDC">
      <w:pPr>
        <w:rPr>
          <w:b/>
          <w:bCs/>
          <w:noProof/>
        </w:rPr>
      </w:pPr>
    </w:p>
    <w:p w:rsidR="00C30EDC" w:rsidRDefault="00C30EDC" w:rsidP="00C30EDC"/>
    <w:p w:rsidR="00BA0E98" w:rsidRDefault="00BA0E98">
      <w:pPr>
        <w:sectPr w:rsidR="00BA0E98" w:rsidSect="00B75CC2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D53B2" w:rsidRPr="0034183B" w:rsidRDefault="001D53B2" w:rsidP="001D53B2">
      <w:pPr>
        <w:pStyle w:val="Titre1"/>
      </w:pPr>
      <w:bookmarkStart w:id="30" w:name="_Toc401211664"/>
      <w:r>
        <w:lastRenderedPageBreak/>
        <w:t xml:space="preserve">Terms of Reference for the </w:t>
      </w:r>
      <w:r w:rsidRPr="0034183B">
        <w:t xml:space="preserve">Harmonization </w:t>
      </w:r>
      <w:r>
        <w:t>Working Group (WG1)</w:t>
      </w:r>
      <w:bookmarkEnd w:id="30"/>
    </w:p>
    <w:p w:rsidR="001D53B2" w:rsidRDefault="001D53B2" w:rsidP="001D53B2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1D53B2" w:rsidRDefault="001D53B2" w:rsidP="001D53B2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Introduction</w:t>
      </w:r>
    </w:p>
    <w:p w:rsidR="001D53B2" w:rsidRDefault="00D222EB" w:rsidP="00D222EB">
      <w:pPr>
        <w:pStyle w:val="Corpsdetexte"/>
        <w:jc w:val="both"/>
        <w:rPr>
          <w:rFonts w:ascii="Arial" w:hAnsi="Arial" w:cs="Arial"/>
        </w:rPr>
      </w:pPr>
      <w:r>
        <w:rPr>
          <w:rFonts w:ascii="Arial" w:hAnsi="Arial" w:cs="Arial"/>
        </w:rPr>
        <w:t>Harmonis</w:t>
      </w:r>
      <w:r w:rsidR="001D53B2">
        <w:rPr>
          <w:rFonts w:ascii="Arial" w:hAnsi="Arial" w:cs="Arial"/>
        </w:rPr>
        <w:t>ation lies at the very core of the global development of e-Navigation. Without harmonized principles, concepts, data models, services and systems there will be no global implementation of e-Navigation. There will only be local solutions addressing local needs, and without any significant international interoperability.</w:t>
      </w:r>
    </w:p>
    <w:p w:rsidR="001D53B2" w:rsidRDefault="001D53B2" w:rsidP="001D53B2">
      <w:pPr>
        <w:pStyle w:val="Corpsdetexte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1D53B2" w:rsidRDefault="001D53B2" w:rsidP="001D53B2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t>The development of:</w:t>
      </w:r>
    </w:p>
    <w:p w:rsidR="001D53B2" w:rsidRDefault="00D222EB" w:rsidP="001D53B2">
      <w:pPr>
        <w:pStyle w:val="Corpsdetexte"/>
        <w:widowControl/>
        <w:numPr>
          <w:ilvl w:val="0"/>
          <w:numId w:val="23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Internationally</w:t>
      </w:r>
      <w:r w:rsidR="001D53B2">
        <w:rPr>
          <w:rFonts w:ascii="Arial" w:hAnsi="Arial" w:cs="Arial"/>
        </w:rPr>
        <w:t xml:space="preserve"> accepted and harmonized princi</w:t>
      </w:r>
      <w:r>
        <w:rPr>
          <w:rFonts w:ascii="Arial" w:hAnsi="Arial" w:cs="Arial"/>
        </w:rPr>
        <w:t>ples, concepts, and data models;</w:t>
      </w:r>
      <w:r w:rsidR="001D53B2">
        <w:rPr>
          <w:rFonts w:ascii="Arial" w:hAnsi="Arial" w:cs="Arial"/>
        </w:rPr>
        <w:t xml:space="preserve">  </w:t>
      </w:r>
    </w:p>
    <w:p w:rsidR="001D53B2" w:rsidRDefault="00D222EB" w:rsidP="001D53B2">
      <w:pPr>
        <w:pStyle w:val="Corpsdetexte"/>
        <w:widowControl/>
        <w:numPr>
          <w:ilvl w:val="0"/>
          <w:numId w:val="23"/>
        </w:numPr>
        <w:tabs>
          <w:tab w:val="left" w:pos="0"/>
        </w:tabs>
        <w:suppressAutoHyphens/>
        <w:ind w:left="77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Recommendations</w:t>
      </w:r>
      <w:r w:rsidR="001D53B2">
        <w:rPr>
          <w:rFonts w:ascii="Arial" w:hAnsi="Arial" w:cs="Arial"/>
        </w:rPr>
        <w:t xml:space="preserve"> and guidelines for e-Navigation services and systems.</w:t>
      </w:r>
    </w:p>
    <w:p w:rsidR="001D53B2" w:rsidRDefault="001D53B2" w:rsidP="001D53B2">
      <w:pPr>
        <w:pStyle w:val="Corpsdetexte"/>
        <w:rPr>
          <w:rFonts w:ascii="Arial" w:hAnsi="Arial" w:cs="Arial"/>
        </w:rPr>
      </w:pP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</w:p>
    <w:p w:rsidR="001D53B2" w:rsidRDefault="001D53B2" w:rsidP="001D53B2">
      <w:pPr>
        <w:widowControl/>
        <w:numPr>
          <w:ilvl w:val="0"/>
          <w:numId w:val="21"/>
        </w:numPr>
        <w:suppressAutoHyphens/>
        <w:rPr>
          <w:rFonts w:ascii="Arial" w:hAnsi="Arial" w:cs="Arial"/>
        </w:rPr>
      </w:pPr>
      <w:r w:rsidRPr="00ED6AC2">
        <w:rPr>
          <w:rFonts w:ascii="Arial" w:hAnsi="Arial" w:cs="Arial"/>
        </w:rPr>
        <w:t xml:space="preserve">Develop </w:t>
      </w:r>
      <w:r>
        <w:rPr>
          <w:rFonts w:ascii="Arial" w:hAnsi="Arial" w:cs="Arial"/>
        </w:rPr>
        <w:t>the technical content of e-Navigation services and MSPs</w:t>
      </w:r>
      <w:r w:rsidRPr="00ED6AC2">
        <w:rPr>
          <w:rFonts w:ascii="Arial" w:hAnsi="Arial" w:cs="Arial"/>
        </w:rPr>
        <w:t>;</w:t>
      </w:r>
    </w:p>
    <w:p w:rsidR="001D53B2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Support the IALA membership in the development of Product Specifications;</w:t>
      </w:r>
    </w:p>
    <w:p w:rsidR="001D53B2" w:rsidRPr="00427790" w:rsidRDefault="00D222EB" w:rsidP="00D222EB">
      <w:pPr>
        <w:widowControl/>
        <w:numPr>
          <w:ilvl w:val="1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e.g.</w:t>
      </w:r>
      <w:r w:rsidR="001D53B2">
        <w:rPr>
          <w:rFonts w:ascii="Arial" w:hAnsi="Arial" w:cs="Arial"/>
        </w:rPr>
        <w:t xml:space="preserve"> </w:t>
      </w:r>
      <w:r w:rsidR="001D53B2" w:rsidRPr="00427790">
        <w:rPr>
          <w:rFonts w:ascii="Arial" w:hAnsi="Arial" w:cs="Arial"/>
        </w:rPr>
        <w:t>AtoN data information structure, exchange, presentation</w:t>
      </w:r>
      <w:r w:rsidR="001D53B2">
        <w:rPr>
          <w:rFonts w:ascii="Arial" w:hAnsi="Arial" w:cs="Arial"/>
        </w:rPr>
        <w:t>;</w:t>
      </w:r>
    </w:p>
    <w:p w:rsidR="001D53B2" w:rsidRPr="00427790" w:rsidRDefault="001D53B2" w:rsidP="00D222EB">
      <w:pPr>
        <w:widowControl/>
        <w:numPr>
          <w:ilvl w:val="1"/>
          <w:numId w:val="21"/>
        </w:numPr>
        <w:suppressAutoHyphens/>
        <w:jc w:val="both"/>
        <w:rPr>
          <w:rFonts w:ascii="Arial" w:hAnsi="Arial" w:cs="Arial"/>
        </w:rPr>
      </w:pPr>
      <w:r w:rsidRPr="00427790">
        <w:rPr>
          <w:rFonts w:ascii="Arial" w:hAnsi="Arial" w:cs="Arial"/>
        </w:rPr>
        <w:t>Data modelling</w:t>
      </w:r>
      <w:r>
        <w:rPr>
          <w:rFonts w:ascii="Arial" w:hAnsi="Arial" w:cs="Arial"/>
        </w:rPr>
        <w:t>;</w:t>
      </w:r>
    </w:p>
    <w:p w:rsidR="001D53B2" w:rsidRDefault="001D53B2" w:rsidP="00D222EB">
      <w:pPr>
        <w:widowControl/>
        <w:numPr>
          <w:ilvl w:val="1"/>
          <w:numId w:val="21"/>
        </w:numPr>
        <w:suppressAutoHyphens/>
        <w:jc w:val="both"/>
        <w:rPr>
          <w:rFonts w:ascii="Arial" w:hAnsi="Arial" w:cs="Arial"/>
        </w:rPr>
      </w:pPr>
      <w:r w:rsidRPr="00427790">
        <w:rPr>
          <w:rFonts w:ascii="Arial" w:hAnsi="Arial" w:cs="Arial"/>
        </w:rPr>
        <w:t>Portrayal principles</w:t>
      </w:r>
      <w:r>
        <w:rPr>
          <w:rFonts w:ascii="Arial" w:hAnsi="Arial" w:cs="Arial"/>
        </w:rPr>
        <w:t xml:space="preserve"> in relation to e-Navigation;</w:t>
      </w:r>
    </w:p>
    <w:p w:rsidR="001D53B2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427790">
        <w:rPr>
          <w:rFonts w:ascii="Arial" w:hAnsi="Arial" w:cs="Arial"/>
        </w:rPr>
        <w:t>Co-ordinate technical input to IMO, IHO, IS</w:t>
      </w:r>
      <w:r>
        <w:rPr>
          <w:rFonts w:ascii="Arial" w:hAnsi="Arial" w:cs="Arial"/>
        </w:rPr>
        <w:t>O, IEC and CIRM on e-Navigation;</w:t>
      </w:r>
    </w:p>
    <w:p w:rsidR="001D53B2" w:rsidRPr="00427790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Management of</w:t>
      </w:r>
      <w:r w:rsidRPr="00427790">
        <w:rPr>
          <w:rFonts w:ascii="Arial" w:hAnsi="Arial" w:cs="Arial"/>
        </w:rPr>
        <w:t xml:space="preserve"> IALA </w:t>
      </w:r>
      <w:r>
        <w:rPr>
          <w:rFonts w:ascii="Arial" w:hAnsi="Arial" w:cs="Arial"/>
        </w:rPr>
        <w:t xml:space="preserve">S200 </w:t>
      </w:r>
      <w:r w:rsidRPr="00427790">
        <w:rPr>
          <w:rFonts w:ascii="Arial" w:hAnsi="Arial" w:cs="Arial"/>
        </w:rPr>
        <w:t>dom</w:t>
      </w:r>
      <w:r>
        <w:rPr>
          <w:rFonts w:ascii="Arial" w:hAnsi="Arial" w:cs="Arial"/>
        </w:rPr>
        <w:t xml:space="preserve">ain ownership (IHO S-200, </w:t>
      </w:r>
      <w:r w:rsidRPr="00427790">
        <w:rPr>
          <w:rFonts w:ascii="Arial" w:hAnsi="Arial" w:cs="Arial"/>
        </w:rPr>
        <w:t>S-100 &amp; S-99</w:t>
      </w:r>
      <w:r>
        <w:rPr>
          <w:rFonts w:ascii="Arial" w:hAnsi="Arial" w:cs="Arial"/>
        </w:rPr>
        <w:t>);</w:t>
      </w:r>
    </w:p>
    <w:p w:rsidR="001D53B2" w:rsidRPr="00427790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Liaison with IHO on matters regarding S-100;</w:t>
      </w:r>
    </w:p>
    <w:p w:rsidR="001D53B2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FE1598">
        <w:rPr>
          <w:rFonts w:ascii="Arial" w:hAnsi="Arial" w:cs="Arial"/>
        </w:rPr>
        <w:t>Contribute to IMO/IHO Harmonisation Group on Data modelling (HGDM)</w:t>
      </w:r>
      <w:r>
        <w:rPr>
          <w:rFonts w:ascii="Arial" w:hAnsi="Arial" w:cs="Arial"/>
        </w:rPr>
        <w:t>;</w:t>
      </w:r>
    </w:p>
    <w:p w:rsidR="001D53B2" w:rsidRPr="00FE1598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350A0F">
        <w:rPr>
          <w:rFonts w:ascii="Arial" w:hAnsi="Arial" w:cs="Arial"/>
        </w:rPr>
        <w:t xml:space="preserve">Review and update IALA </w:t>
      </w:r>
      <w:r>
        <w:rPr>
          <w:rFonts w:ascii="Arial" w:hAnsi="Arial" w:cs="Arial"/>
        </w:rPr>
        <w:t>documents related to these topics.</w:t>
      </w:r>
    </w:p>
    <w:p w:rsidR="001D53B2" w:rsidRDefault="001D53B2" w:rsidP="001D53B2">
      <w:pPr>
        <w:pStyle w:val="Corpsdetexte"/>
        <w:rPr>
          <w:rFonts w:ascii="Arial" w:hAnsi="Arial" w:cs="Arial"/>
        </w:rPr>
      </w:pPr>
    </w:p>
    <w:p w:rsidR="001D53B2" w:rsidRDefault="001D53B2" w:rsidP="001D53B2">
      <w:pPr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1D53B2" w:rsidRDefault="001D53B2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Appropriate draft Standards, Recommendations, Guidelines and Product Specifications, etc., to fulfil the tasks assigned to the Working Group in the Committee Work Programme;</w:t>
      </w:r>
    </w:p>
    <w:p w:rsidR="001D53B2" w:rsidRDefault="001D53B2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Information and support to relevant subtasks requested from other Working Groups within the Committee for them to fulfil their tasks;</w:t>
      </w:r>
    </w:p>
    <w:p w:rsidR="001D53B2" w:rsidRPr="00D10720" w:rsidRDefault="001D53B2" w:rsidP="001D53B2">
      <w:pPr>
        <w:widowControl/>
        <w:numPr>
          <w:ilvl w:val="0"/>
          <w:numId w:val="20"/>
        </w:numPr>
        <w:suppressAutoHyphens/>
        <w:rPr>
          <w:rFonts w:ascii="Arial" w:hAnsi="Arial" w:cs="Arial"/>
          <w:lang w:val="fr-FR"/>
          <w:rPrChange w:id="31" w:author="Marie-Helene" w:date="2015-10-29T22:46:00Z">
            <w:rPr>
              <w:rFonts w:ascii="Arial" w:hAnsi="Arial" w:cs="Arial"/>
            </w:rPr>
          </w:rPrChange>
        </w:rPr>
      </w:pPr>
      <w:r w:rsidRPr="00D10720">
        <w:rPr>
          <w:rFonts w:ascii="Arial" w:hAnsi="Arial" w:cs="Arial"/>
          <w:lang w:val="fr-FR"/>
          <w:rPrChange w:id="32" w:author="Marie-Helene" w:date="2015-10-29T22:46:00Z">
            <w:rPr>
              <w:rFonts w:ascii="Arial" w:hAnsi="Arial" w:cs="Arial"/>
            </w:rPr>
          </w:rPrChange>
        </w:rPr>
        <w:t xml:space="preserve">Draft liaison notes etc. as appropriate. </w:t>
      </w:r>
    </w:p>
    <w:p w:rsidR="001D53B2" w:rsidRPr="00D10720" w:rsidRDefault="001D53B2" w:rsidP="001D53B2">
      <w:pPr>
        <w:pStyle w:val="Corpsdetexte"/>
        <w:rPr>
          <w:rFonts w:ascii="Arial" w:hAnsi="Arial" w:cs="Arial"/>
          <w:lang w:val="fr-FR"/>
          <w:rPrChange w:id="33" w:author="Marie-Helene" w:date="2015-10-29T22:46:00Z">
            <w:rPr>
              <w:rFonts w:ascii="Arial" w:hAnsi="Arial" w:cs="Arial"/>
            </w:rPr>
          </w:rPrChange>
        </w:rPr>
      </w:pPr>
    </w:p>
    <w:p w:rsidR="001D53B2" w:rsidRPr="00D10720" w:rsidRDefault="001D53B2" w:rsidP="001D53B2">
      <w:pPr>
        <w:pStyle w:val="Corpsdetexte"/>
        <w:rPr>
          <w:rFonts w:ascii="Arial" w:hAnsi="Arial" w:cs="Arial"/>
          <w:lang w:val="fr-FR"/>
          <w:rPrChange w:id="34" w:author="Marie-Helene" w:date="2015-10-29T22:46:00Z">
            <w:rPr>
              <w:rFonts w:ascii="Arial" w:hAnsi="Arial" w:cs="Arial"/>
            </w:rPr>
          </w:rPrChange>
        </w:rPr>
      </w:pPr>
    </w:p>
    <w:p w:rsidR="001D53B2" w:rsidRPr="00D10720" w:rsidRDefault="001D53B2">
      <w:pPr>
        <w:widowControl/>
        <w:spacing w:after="200" w:line="276" w:lineRule="auto"/>
        <w:rPr>
          <w:rFonts w:ascii="Arial Bold" w:hAnsi="Arial Bold"/>
          <w:kern w:val="28"/>
          <w:sz w:val="26"/>
          <w:szCs w:val="26"/>
          <w:lang w:val="fr-FR" w:eastAsia="de-DE"/>
          <w:rPrChange w:id="35" w:author="Marie-Helene" w:date="2015-10-29T22:46:00Z">
            <w:rPr>
              <w:rFonts w:ascii="Arial Bold" w:hAnsi="Arial Bold"/>
              <w:kern w:val="28"/>
              <w:sz w:val="26"/>
              <w:szCs w:val="26"/>
              <w:lang w:eastAsia="de-DE"/>
            </w:rPr>
          </w:rPrChange>
        </w:rPr>
      </w:pPr>
    </w:p>
    <w:p w:rsidR="001D53B2" w:rsidRPr="00D10720" w:rsidRDefault="001D53B2">
      <w:pPr>
        <w:widowControl/>
        <w:spacing w:after="200" w:line="276" w:lineRule="auto"/>
        <w:rPr>
          <w:rFonts w:ascii="Arial Bold" w:hAnsi="Arial Bold"/>
          <w:kern w:val="28"/>
          <w:sz w:val="26"/>
          <w:szCs w:val="26"/>
          <w:lang w:val="fr-FR" w:eastAsia="de-DE"/>
          <w:rPrChange w:id="36" w:author="Marie-Helene" w:date="2015-10-29T22:46:00Z">
            <w:rPr>
              <w:rFonts w:ascii="Arial Bold" w:hAnsi="Arial Bold"/>
              <w:kern w:val="28"/>
              <w:sz w:val="26"/>
              <w:szCs w:val="26"/>
              <w:lang w:eastAsia="de-DE"/>
            </w:rPr>
          </w:rPrChange>
        </w:rPr>
      </w:pPr>
      <w:r w:rsidRPr="00D10720">
        <w:rPr>
          <w:lang w:val="fr-FR"/>
          <w:rPrChange w:id="37" w:author="Marie-Helene" w:date="2015-10-29T22:46:00Z">
            <w:rPr/>
          </w:rPrChange>
        </w:rPr>
        <w:br w:type="page"/>
      </w:r>
    </w:p>
    <w:p w:rsidR="006F3D80" w:rsidRPr="006F3D80" w:rsidRDefault="006F3D80" w:rsidP="006F3D80">
      <w:pPr>
        <w:pStyle w:val="Titre1"/>
      </w:pPr>
      <w:bookmarkStart w:id="38" w:name="_Toc401211665"/>
      <w:r w:rsidRPr="006F3D80">
        <w:lastRenderedPageBreak/>
        <w:t>Terms of Reference for the Implementation Working Group (WG2)</w:t>
      </w:r>
      <w:bookmarkEnd w:id="38"/>
    </w:p>
    <w:p w:rsidR="006F3D80" w:rsidRDefault="006F3D80" w:rsidP="006F3D80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6F3D80" w:rsidRDefault="006F3D80" w:rsidP="006F3D80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Introduction</w:t>
      </w:r>
    </w:p>
    <w:p w:rsidR="006F3D80" w:rsidRDefault="006F3D80" w:rsidP="00D222EB">
      <w:pPr>
        <w:pStyle w:val="Corpsdetex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With an IMO strategy agreed in 2008 and </w:t>
      </w:r>
      <w:r w:rsidR="00BF11ED">
        <w:rPr>
          <w:rFonts w:ascii="Arial" w:hAnsi="Arial" w:cs="Arial"/>
        </w:rPr>
        <w:t>the approval of the Strategy Implementation Plan</w:t>
      </w:r>
      <w:r>
        <w:rPr>
          <w:rFonts w:ascii="Arial" w:hAnsi="Arial" w:cs="Arial"/>
        </w:rPr>
        <w:t xml:space="preserve"> in 2014, services to give effect to e-Navigation solutions are now being implemented. Additionally, there are a number of testbeds in place around the world, trialling potential e-Navigation solutions.  It is vital that IALA </w:t>
      </w:r>
      <w:r w:rsidR="00BF11ED">
        <w:rPr>
          <w:rFonts w:ascii="Arial" w:hAnsi="Arial" w:cs="Arial"/>
        </w:rPr>
        <w:t xml:space="preserve">monitor these implementation developments closely, provide guidance to its membership on the planning of testbeds, the reporting of </w:t>
      </w:r>
      <w:r w:rsidR="00B2068E">
        <w:rPr>
          <w:rFonts w:ascii="Arial" w:hAnsi="Arial" w:cs="Arial"/>
        </w:rPr>
        <w:t xml:space="preserve">testbed </w:t>
      </w:r>
      <w:r w:rsidR="00BF11ED">
        <w:rPr>
          <w:rFonts w:ascii="Arial" w:hAnsi="Arial" w:cs="Arial"/>
        </w:rPr>
        <w:t xml:space="preserve">results, and further develop e-navigation aspects under IALA’s remit.  </w:t>
      </w:r>
    </w:p>
    <w:p w:rsidR="006F3D80" w:rsidRDefault="006F3D80" w:rsidP="006F3D80">
      <w:pPr>
        <w:pStyle w:val="Corpsdetexte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6F3D80" w:rsidRPr="006B1DE8" w:rsidRDefault="006F3D80" w:rsidP="00D222E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Serve as the center of excellence for sharing information and providing guidance on e-Navigation testbeds and implementation matters. </w:t>
      </w:r>
    </w:p>
    <w:p w:rsidR="006F3D80" w:rsidRDefault="006F3D80" w:rsidP="006F3D80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</w:p>
    <w:p w:rsidR="006F3D80" w:rsidRPr="00D50DAC" w:rsidRDefault="006F3D80" w:rsidP="006F3D80">
      <w:pPr>
        <w:pStyle w:val="Corpsdetexte"/>
        <w:rPr>
          <w:rFonts w:ascii="Arial" w:hAnsi="Arial" w:cs="Arial"/>
          <w:u w:val="single"/>
        </w:rPr>
      </w:pPr>
      <w:r w:rsidRPr="00D50DAC">
        <w:rPr>
          <w:rFonts w:ascii="Arial" w:hAnsi="Arial" w:cs="Arial"/>
          <w:b/>
        </w:rPr>
        <w:tab/>
      </w:r>
      <w:r w:rsidRPr="00D50DAC">
        <w:rPr>
          <w:rFonts w:ascii="Arial" w:hAnsi="Arial" w:cs="Arial"/>
          <w:b/>
          <w:u w:val="single"/>
        </w:rPr>
        <w:t>Implementation</w:t>
      </w:r>
    </w:p>
    <w:p w:rsidR="006F3D80" w:rsidRPr="00D50DAC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</w:rPr>
        <w:t xml:space="preserve">Monitor and analyse the execution of the relevant tasks, in particular those in the IMO </w:t>
      </w:r>
      <w:r w:rsidRPr="006B1DE8">
        <w:rPr>
          <w:rFonts w:ascii="Arial" w:hAnsi="Arial" w:cs="Arial"/>
        </w:rPr>
        <w:t xml:space="preserve">e-Navigation </w:t>
      </w:r>
      <w:r w:rsidR="00B73FBE">
        <w:rPr>
          <w:rFonts w:ascii="Arial" w:hAnsi="Arial" w:cs="Arial"/>
        </w:rPr>
        <w:t>S</w:t>
      </w:r>
      <w:r w:rsidRPr="006B1DE8">
        <w:rPr>
          <w:rFonts w:ascii="Arial" w:hAnsi="Arial" w:cs="Arial"/>
        </w:rPr>
        <w:t xml:space="preserve">trategy </w:t>
      </w:r>
      <w:r w:rsidR="00B73FBE">
        <w:rPr>
          <w:rFonts w:ascii="Arial" w:hAnsi="Arial" w:cs="Arial"/>
        </w:rPr>
        <w:t>I</w:t>
      </w:r>
      <w:r w:rsidRPr="006B1DE8">
        <w:rPr>
          <w:rFonts w:ascii="Arial" w:hAnsi="Arial" w:cs="Arial"/>
        </w:rPr>
        <w:t xml:space="preserve">mplementation </w:t>
      </w:r>
      <w:r w:rsidR="00B73FBE">
        <w:rPr>
          <w:rFonts w:ascii="Arial" w:hAnsi="Arial" w:cs="Arial"/>
        </w:rPr>
        <w:t>P</w:t>
      </w:r>
      <w:r>
        <w:rPr>
          <w:rFonts w:ascii="Arial" w:hAnsi="Arial" w:cs="Arial"/>
        </w:rPr>
        <w:t>lan;</w:t>
      </w:r>
    </w:p>
    <w:p w:rsidR="006F3D80" w:rsidRPr="00DD0DFD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</w:rPr>
        <w:t>Provide implementation guidance on developments in the e</w:t>
      </w:r>
      <w:r w:rsidRPr="006B1DE8">
        <w:rPr>
          <w:rFonts w:ascii="Arial" w:hAnsi="Arial" w:cs="Arial"/>
        </w:rPr>
        <w:t xml:space="preserve">-Navigation </w:t>
      </w:r>
      <w:r>
        <w:rPr>
          <w:rFonts w:ascii="Arial" w:hAnsi="Arial" w:cs="Arial"/>
        </w:rPr>
        <w:t xml:space="preserve">domain, in cooperation with other </w:t>
      </w:r>
      <w:r w:rsidR="00B73FBE">
        <w:rPr>
          <w:rFonts w:ascii="Arial" w:hAnsi="Arial" w:cs="Arial"/>
        </w:rPr>
        <w:t>international governmental and non governmental organizations (</w:t>
      </w:r>
      <w:r>
        <w:rPr>
          <w:rFonts w:ascii="Arial" w:hAnsi="Arial" w:cs="Arial"/>
        </w:rPr>
        <w:t>IGO</w:t>
      </w:r>
      <w:r w:rsidR="00346B36">
        <w:rPr>
          <w:rFonts w:ascii="Arial" w:hAnsi="Arial" w:cs="Arial"/>
        </w:rPr>
        <w:t>s</w:t>
      </w:r>
      <w:r>
        <w:rPr>
          <w:rFonts w:ascii="Arial" w:hAnsi="Arial" w:cs="Arial"/>
        </w:rPr>
        <w:t>/NGOs</w:t>
      </w:r>
      <w:r w:rsidR="00B73FBE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:rsidR="006F3D80" w:rsidRPr="0087798E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</w:rPr>
        <w:t>Provide support to the decision-making process related to the implementation of e</w:t>
      </w:r>
      <w:r w:rsidR="00342AB5">
        <w:rPr>
          <w:rFonts w:ascii="Arial" w:hAnsi="Arial" w:cs="Arial"/>
        </w:rPr>
        <w:t>-N</w:t>
      </w:r>
      <w:r>
        <w:rPr>
          <w:rFonts w:ascii="Arial" w:hAnsi="Arial" w:cs="Arial"/>
        </w:rPr>
        <w:t>avigation</w:t>
      </w:r>
      <w:r w:rsidR="00D222EB">
        <w:rPr>
          <w:rFonts w:ascii="Arial" w:hAnsi="Arial" w:cs="Arial"/>
        </w:rPr>
        <w:t>;</w:t>
      </w:r>
      <w:r w:rsidRPr="006B1DE8">
        <w:rPr>
          <w:rFonts w:ascii="Arial" w:hAnsi="Arial" w:cs="Arial"/>
        </w:rPr>
        <w:t xml:space="preserve"> </w:t>
      </w:r>
    </w:p>
    <w:p w:rsidR="006F3D80" w:rsidRPr="00D50DAC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</w:rPr>
        <w:t>Support IMO in the future development and implementation of e-</w:t>
      </w:r>
      <w:r w:rsidR="0012564E">
        <w:rPr>
          <w:rFonts w:ascii="Arial" w:hAnsi="Arial" w:cs="Arial"/>
        </w:rPr>
        <w:t xml:space="preserve">Navigation  </w:t>
      </w:r>
      <w:r w:rsidRPr="006B1DE8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contribute to related tasks;</w:t>
      </w:r>
    </w:p>
    <w:p w:rsidR="006F3D80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 w:rsidRPr="00615A55">
        <w:rPr>
          <w:rFonts w:ascii="Arial" w:hAnsi="Arial" w:cs="Arial"/>
          <w:bCs/>
          <w:lang w:val="en-US"/>
        </w:rPr>
        <w:t>M</w:t>
      </w:r>
      <w:r w:rsidRPr="00EA7975">
        <w:rPr>
          <w:rFonts w:ascii="Arial" w:hAnsi="Arial" w:cs="Arial"/>
          <w:bCs/>
          <w:lang w:val="en-US"/>
        </w:rPr>
        <w:t xml:space="preserve">onitor shipboard developments in order to provide </w:t>
      </w:r>
      <w:r>
        <w:rPr>
          <w:rFonts w:ascii="Arial" w:hAnsi="Arial" w:cs="Arial"/>
          <w:bCs/>
          <w:lang w:val="en-US"/>
        </w:rPr>
        <w:t xml:space="preserve">appropriate </w:t>
      </w:r>
      <w:r w:rsidRPr="00EA7975">
        <w:rPr>
          <w:rFonts w:ascii="Arial" w:hAnsi="Arial" w:cs="Arial"/>
          <w:bCs/>
          <w:lang w:val="en-US"/>
        </w:rPr>
        <w:t>e-Navigation services;</w:t>
      </w:r>
    </w:p>
    <w:p w:rsidR="006F3D80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Inform IALA’s Legal Advisory Panel (LAP) of any apparent legal implications of</w:t>
      </w:r>
      <w:r w:rsidR="00D222EB">
        <w:rPr>
          <w:rFonts w:ascii="Arial" w:hAnsi="Arial" w:cs="Arial"/>
          <w:bCs/>
          <w:lang w:val="en-US"/>
        </w:rPr>
        <w:t xml:space="preserve"> emerging implementation issues;</w:t>
      </w:r>
    </w:p>
    <w:p w:rsidR="008A10BA" w:rsidRPr="00691F55" w:rsidRDefault="00B2068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</w:rPr>
        <w:t>C</w:t>
      </w:r>
      <w:r w:rsidR="008A10BA">
        <w:rPr>
          <w:rFonts w:ascii="Arial" w:hAnsi="Arial" w:cs="Arial"/>
        </w:rPr>
        <w:t>oordinate</w:t>
      </w:r>
      <w:r>
        <w:rPr>
          <w:rFonts w:ascii="Arial" w:hAnsi="Arial" w:cs="Arial"/>
        </w:rPr>
        <w:t xml:space="preserve"> the development of the</w:t>
      </w:r>
      <w:r w:rsidR="008A10BA">
        <w:rPr>
          <w:rFonts w:ascii="Arial" w:hAnsi="Arial" w:cs="Arial"/>
        </w:rPr>
        <w:t xml:space="preserve"> I</w:t>
      </w:r>
      <w:r w:rsidR="008A10BA" w:rsidRPr="00427790">
        <w:rPr>
          <w:rFonts w:ascii="Arial" w:hAnsi="Arial" w:cs="Arial"/>
        </w:rPr>
        <w:t>ALA e-Navigation</w:t>
      </w:r>
      <w:r w:rsidR="008A10BA">
        <w:rPr>
          <w:rFonts w:ascii="Arial" w:hAnsi="Arial" w:cs="Arial"/>
        </w:rPr>
        <w:t xml:space="preserve"> Roadmap</w:t>
      </w:r>
      <w:r w:rsidR="00B73FBE">
        <w:rPr>
          <w:rFonts w:ascii="Arial" w:hAnsi="Arial" w:cs="Arial"/>
        </w:rPr>
        <w:t xml:space="preserve"> taking into account the activities of other e-Navigation efforts</w:t>
      </w:r>
      <w:r w:rsidR="008A10BA">
        <w:rPr>
          <w:rFonts w:ascii="Arial" w:hAnsi="Arial" w:cs="Arial"/>
        </w:rPr>
        <w:t>.</w:t>
      </w:r>
    </w:p>
    <w:p w:rsidR="006F3D80" w:rsidRDefault="006F3D80" w:rsidP="006F3D80">
      <w:pPr>
        <w:rPr>
          <w:rFonts w:ascii="Arial" w:hAnsi="Arial" w:cs="Arial"/>
          <w:b/>
        </w:rPr>
      </w:pPr>
    </w:p>
    <w:p w:rsidR="006F3D80" w:rsidRPr="00D50DAC" w:rsidRDefault="006F3D80" w:rsidP="006F3D80">
      <w:pPr>
        <w:ind w:firstLine="708"/>
        <w:rPr>
          <w:rFonts w:ascii="Arial" w:hAnsi="Arial" w:cs="Arial"/>
          <w:b/>
          <w:u w:val="single"/>
        </w:rPr>
      </w:pPr>
      <w:r w:rsidRPr="00D50DAC">
        <w:rPr>
          <w:rFonts w:ascii="Arial" w:hAnsi="Arial" w:cs="Arial"/>
          <w:b/>
          <w:u w:val="single"/>
        </w:rPr>
        <w:t>Testbeds</w:t>
      </w:r>
    </w:p>
    <w:p w:rsidR="006F3D80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Gather and present </w:t>
      </w:r>
      <w:r w:rsidRPr="006B1DE8">
        <w:rPr>
          <w:rFonts w:ascii="Arial" w:hAnsi="Arial" w:cs="Arial"/>
          <w:bCs/>
          <w:lang w:val="en-US"/>
        </w:rPr>
        <w:t>information on testbeds</w:t>
      </w:r>
      <w:r>
        <w:rPr>
          <w:rFonts w:ascii="Arial" w:hAnsi="Arial" w:cs="Arial"/>
          <w:bCs/>
          <w:lang w:val="en-US"/>
        </w:rPr>
        <w:t xml:space="preserve"> (including results)</w:t>
      </w:r>
      <w:r w:rsidRPr="006B1DE8">
        <w:rPr>
          <w:rFonts w:ascii="Arial" w:hAnsi="Arial" w:cs="Arial"/>
          <w:bCs/>
          <w:lang w:val="en-US"/>
        </w:rPr>
        <w:t xml:space="preserve"> globally;</w:t>
      </w:r>
    </w:p>
    <w:p w:rsidR="006F3D80" w:rsidRPr="00B84A37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Maintain a </w:t>
      </w:r>
      <w:r w:rsidRPr="00B84A37">
        <w:rPr>
          <w:rFonts w:ascii="Arial" w:hAnsi="Arial" w:cs="Arial"/>
          <w:bCs/>
          <w:lang w:val="en-US"/>
        </w:rPr>
        <w:t>global repository for te</w:t>
      </w:r>
      <w:r>
        <w:rPr>
          <w:rFonts w:ascii="Arial" w:hAnsi="Arial" w:cs="Arial"/>
          <w:bCs/>
          <w:lang w:val="en-US"/>
        </w:rPr>
        <w:t>stbed results;</w:t>
      </w:r>
    </w:p>
    <w:p w:rsidR="006F3D80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Encourage testbed project managers to provide information and results to IALA for posting at www.e-navigation.net;</w:t>
      </w:r>
      <w:r w:rsidRPr="006B1DE8">
        <w:rPr>
          <w:rFonts w:ascii="Arial" w:hAnsi="Arial" w:cs="Arial"/>
          <w:bCs/>
          <w:lang w:val="en-US"/>
        </w:rPr>
        <w:t xml:space="preserve"> </w:t>
      </w:r>
    </w:p>
    <w:p w:rsidR="006F3D80" w:rsidRPr="00D50DAC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Evaluate/analyse testbed outcomes (</w:t>
      </w:r>
      <w:r w:rsidR="00D222EB">
        <w:rPr>
          <w:rFonts w:ascii="Arial" w:hAnsi="Arial" w:cs="Arial"/>
          <w:bCs/>
          <w:lang w:val="en-US"/>
        </w:rPr>
        <w:t>‘lessons learned</w:t>
      </w:r>
      <w:r w:rsidRPr="00B33BC3">
        <w:rPr>
          <w:rFonts w:ascii="Arial" w:hAnsi="Arial" w:cs="Arial"/>
          <w:bCs/>
          <w:lang w:val="en-US"/>
        </w:rPr>
        <w:t>’)</w:t>
      </w:r>
      <w:r>
        <w:rPr>
          <w:rFonts w:ascii="Arial" w:hAnsi="Arial" w:cs="Arial"/>
          <w:bCs/>
          <w:lang w:val="en-US"/>
        </w:rPr>
        <w:t xml:space="preserve"> and provide guidance;</w:t>
      </w:r>
    </w:p>
    <w:p w:rsidR="006F3D80" w:rsidRPr="00DB13A0" w:rsidRDefault="00346B36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Provide guidance to</w:t>
      </w:r>
      <w:r w:rsidRPr="00DB13A0">
        <w:rPr>
          <w:rFonts w:ascii="Arial" w:hAnsi="Arial" w:cs="Arial"/>
          <w:bCs/>
          <w:lang w:val="en-US"/>
        </w:rPr>
        <w:t xml:space="preserve"> </w:t>
      </w:r>
      <w:r w:rsidR="006F3D80" w:rsidRPr="00DB13A0">
        <w:rPr>
          <w:rFonts w:ascii="Arial" w:hAnsi="Arial" w:cs="Arial"/>
          <w:bCs/>
          <w:lang w:val="en-US"/>
        </w:rPr>
        <w:t xml:space="preserve">IALA members to </w:t>
      </w:r>
      <w:r w:rsidR="006F3D80">
        <w:rPr>
          <w:rFonts w:ascii="Arial" w:hAnsi="Arial" w:cs="Arial"/>
          <w:bCs/>
          <w:lang w:val="en-US"/>
        </w:rPr>
        <w:t xml:space="preserve">formulate </w:t>
      </w:r>
      <w:r w:rsidR="006F3D80" w:rsidRPr="00DB13A0">
        <w:rPr>
          <w:rFonts w:ascii="Arial" w:hAnsi="Arial" w:cs="Arial"/>
          <w:bCs/>
          <w:lang w:val="en-US"/>
        </w:rPr>
        <w:t xml:space="preserve"> the scope </w:t>
      </w:r>
      <w:r>
        <w:rPr>
          <w:rFonts w:ascii="Arial" w:hAnsi="Arial" w:cs="Arial"/>
          <w:bCs/>
          <w:lang w:val="en-US"/>
        </w:rPr>
        <w:t xml:space="preserve">and topics </w:t>
      </w:r>
      <w:r w:rsidR="006F3D80" w:rsidRPr="00DB13A0">
        <w:rPr>
          <w:rFonts w:ascii="Arial" w:hAnsi="Arial" w:cs="Arial"/>
          <w:bCs/>
          <w:lang w:val="en-US"/>
        </w:rPr>
        <w:t xml:space="preserve">of their testbeds; </w:t>
      </w:r>
    </w:p>
    <w:p w:rsidR="006F3D80" w:rsidRPr="00B84A37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Maintain fora </w:t>
      </w:r>
      <w:r w:rsidRPr="00B84A37">
        <w:rPr>
          <w:rFonts w:ascii="Arial" w:hAnsi="Arial" w:cs="Arial"/>
          <w:bCs/>
          <w:lang w:val="en-US"/>
        </w:rPr>
        <w:t xml:space="preserve">to discuss issues in relation to testbeds.  </w:t>
      </w:r>
    </w:p>
    <w:p w:rsidR="006F3D80" w:rsidRDefault="006F3D80" w:rsidP="001D53B2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6F3D80" w:rsidRDefault="006F3D80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Appropriate draft Standards, Recommendations and Guidelines to fulfil the tasks assigned to the Working Group in the Committee Work Programme (as above);</w:t>
      </w:r>
    </w:p>
    <w:p w:rsidR="006F3D80" w:rsidRDefault="006F3D80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The C</w:t>
      </w:r>
      <w:r w:rsidRPr="00691F55">
        <w:rPr>
          <w:rFonts w:ascii="Arial" w:hAnsi="Arial" w:cs="Arial"/>
          <w:bCs/>
          <w:lang w:val="en-US"/>
        </w:rPr>
        <w:t>ommittee’s input on e-Navigation for the IALA NAVGUIDE</w:t>
      </w:r>
      <w:r>
        <w:rPr>
          <w:rFonts w:ascii="Arial" w:hAnsi="Arial" w:cs="Arial"/>
          <w:bCs/>
          <w:lang w:val="en-US"/>
        </w:rPr>
        <w:t xml:space="preserve"> a</w:t>
      </w:r>
      <w:r w:rsidRPr="00691F55">
        <w:rPr>
          <w:rFonts w:ascii="Arial" w:hAnsi="Arial" w:cs="Arial"/>
          <w:bCs/>
          <w:lang w:val="en-US"/>
        </w:rPr>
        <w:t xml:space="preserve">nd </w:t>
      </w:r>
      <w:r>
        <w:rPr>
          <w:rFonts w:ascii="Arial" w:hAnsi="Arial" w:cs="Arial"/>
          <w:bCs/>
          <w:lang w:val="en-US"/>
        </w:rPr>
        <w:t xml:space="preserve">the IALA </w:t>
      </w:r>
      <w:r w:rsidRPr="00691F55">
        <w:rPr>
          <w:rFonts w:ascii="Arial" w:hAnsi="Arial" w:cs="Arial"/>
          <w:bCs/>
          <w:lang w:val="en-US"/>
        </w:rPr>
        <w:t>VTS Manual</w:t>
      </w:r>
      <w:r w:rsidR="00D222EB">
        <w:rPr>
          <w:rFonts w:ascii="Arial" w:hAnsi="Arial" w:cs="Arial"/>
          <w:bCs/>
          <w:lang w:val="en-US"/>
        </w:rPr>
        <w:t>;</w:t>
      </w:r>
    </w:p>
    <w:p w:rsidR="006F3D80" w:rsidRDefault="006F3D80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Information and relevant subtasks requested from other Working Groups within the Committee;</w:t>
      </w:r>
    </w:p>
    <w:p w:rsidR="006F3D80" w:rsidRDefault="006F3D80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Draft liaison notes and other outputs as appropriate. </w:t>
      </w:r>
    </w:p>
    <w:p w:rsidR="006F3D80" w:rsidRPr="00B84A37" w:rsidRDefault="006F3D80" w:rsidP="006F3D80">
      <w:pPr>
        <w:rPr>
          <w:rFonts w:ascii="Arial" w:hAnsi="Arial" w:cs="Arial"/>
          <w:bCs/>
          <w:lang w:val="en-US"/>
        </w:rPr>
      </w:pPr>
    </w:p>
    <w:p w:rsidR="00F51BEE" w:rsidRDefault="00F51BEE" w:rsidP="00F868B8">
      <w:pPr>
        <w:pStyle w:val="Titre1"/>
        <w:pageBreakBefore/>
        <w:ind w:left="425" w:hanging="425"/>
      </w:pPr>
      <w:bookmarkStart w:id="39" w:name="_Toc401211666"/>
      <w:r>
        <w:lastRenderedPageBreak/>
        <w:t>Terms of Reference for the Telecommunication Working Group (WG3)</w:t>
      </w:r>
      <w:bookmarkEnd w:id="39"/>
    </w:p>
    <w:p w:rsidR="00F51BEE" w:rsidRDefault="00F51BEE" w:rsidP="00F51BEE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F51BEE" w:rsidRDefault="00F51BEE" w:rsidP="00F51BEE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Introduction</w:t>
      </w:r>
    </w:p>
    <w:p w:rsidR="00F51BEE" w:rsidRDefault="00F51BEE" w:rsidP="00D222EB">
      <w:pPr>
        <w:pStyle w:val="Corpsdetexte"/>
        <w:jc w:val="both"/>
        <w:rPr>
          <w:rFonts w:ascii="Arial" w:hAnsi="Arial" w:cs="Arial"/>
        </w:rPr>
      </w:pPr>
      <w:r>
        <w:rPr>
          <w:rFonts w:ascii="Arial" w:hAnsi="Arial" w:cs="Arial"/>
        </w:rPr>
        <w:t>Telecommunications are a vital component of e-Navigation, as well as the provision of aids to navigation in general. It is of great importance that IALA provides guidance to its membership on a</w:t>
      </w:r>
      <w:r w:rsidRPr="00DA5E42">
        <w:rPr>
          <w:rFonts w:ascii="Arial" w:hAnsi="Arial" w:cs="Arial"/>
        </w:rPr>
        <w:t xml:space="preserve">ll </w:t>
      </w:r>
      <w:r>
        <w:rPr>
          <w:rFonts w:ascii="Arial" w:hAnsi="Arial" w:cs="Arial"/>
        </w:rPr>
        <w:t xml:space="preserve">relevant </w:t>
      </w:r>
      <w:r w:rsidRPr="00DA5E42">
        <w:rPr>
          <w:rFonts w:ascii="Arial" w:hAnsi="Arial" w:cs="Arial"/>
        </w:rPr>
        <w:t>telecommunication</w:t>
      </w:r>
      <w:r>
        <w:rPr>
          <w:rFonts w:ascii="Arial" w:hAnsi="Arial" w:cs="Arial"/>
        </w:rPr>
        <w:t xml:space="preserve"> aspects,</w:t>
      </w:r>
      <w:r w:rsidRPr="00DA5E42">
        <w:rPr>
          <w:rFonts w:ascii="Arial" w:hAnsi="Arial" w:cs="Arial"/>
        </w:rPr>
        <w:t xml:space="preserve"> including</w:t>
      </w:r>
      <w:r>
        <w:rPr>
          <w:rFonts w:ascii="Arial" w:hAnsi="Arial" w:cs="Arial"/>
        </w:rPr>
        <w:t xml:space="preserve"> both terrestrial and space-based </w:t>
      </w:r>
      <w:r w:rsidRPr="00DA5E42">
        <w:rPr>
          <w:rFonts w:ascii="Arial" w:hAnsi="Arial" w:cs="Arial"/>
        </w:rPr>
        <w:t>radio communications</w:t>
      </w:r>
      <w:r>
        <w:rPr>
          <w:rFonts w:ascii="Arial" w:hAnsi="Arial" w:cs="Arial"/>
        </w:rPr>
        <w:t>.</w:t>
      </w:r>
    </w:p>
    <w:p w:rsidR="00F51BEE" w:rsidRDefault="00F51BEE" w:rsidP="00F51BEE">
      <w:pPr>
        <w:pStyle w:val="Corpsdetexte"/>
        <w:rPr>
          <w:rFonts w:ascii="Arial" w:hAnsi="Arial" w:cs="Arial"/>
        </w:rPr>
      </w:pPr>
    </w:p>
    <w:p w:rsidR="00F51BEE" w:rsidRDefault="00F51BEE" w:rsidP="00F51BEE">
      <w:pPr>
        <w:pStyle w:val="Corpsdetexte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F51BEE" w:rsidRPr="00DA5E42" w:rsidRDefault="00F51BEE" w:rsidP="00D222E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All t</w:t>
      </w:r>
      <w:r w:rsidRPr="00DA5E42">
        <w:rPr>
          <w:rFonts w:ascii="Arial" w:hAnsi="Arial" w:cs="Arial"/>
          <w:bCs/>
        </w:rPr>
        <w:t>elecommunication aspects</w:t>
      </w:r>
      <w:r>
        <w:rPr>
          <w:rFonts w:ascii="Arial" w:hAnsi="Arial" w:cs="Arial"/>
          <w:bCs/>
        </w:rPr>
        <w:t>,</w:t>
      </w:r>
      <w:r w:rsidRPr="00DA5E42">
        <w:rPr>
          <w:rFonts w:ascii="Arial" w:hAnsi="Arial" w:cs="Arial"/>
          <w:bCs/>
        </w:rPr>
        <w:t xml:space="preserve"> including both terrestrial and space based radio communications</w:t>
      </w:r>
      <w:r>
        <w:rPr>
          <w:rFonts w:ascii="Arial" w:hAnsi="Arial" w:cs="Arial"/>
          <w:bCs/>
        </w:rPr>
        <w:t>, AIS, VDES, except radionavigation (PNT services, which will be dealt with by a separate WG).</w:t>
      </w:r>
    </w:p>
    <w:p w:rsidR="00F51BEE" w:rsidRDefault="00F51BEE" w:rsidP="00F51BEE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</w:p>
    <w:p w:rsidR="00F51BEE" w:rsidRDefault="00F51BEE" w:rsidP="00F51BEE">
      <w:pPr>
        <w:rPr>
          <w:rFonts w:ascii="Arial" w:hAnsi="Arial" w:cs="Arial"/>
          <w:b/>
        </w:rPr>
      </w:pPr>
    </w:p>
    <w:p w:rsidR="00F51BEE" w:rsidRPr="00D10720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fr-FR"/>
          <w:rPrChange w:id="40" w:author="Marie-Helene" w:date="2015-10-29T22:46:00Z">
            <w:rPr>
              <w:rFonts w:ascii="Arial" w:hAnsi="Arial" w:cs="Arial"/>
              <w:bCs/>
            </w:rPr>
          </w:rPrChange>
        </w:rPr>
      </w:pPr>
      <w:r w:rsidRPr="00D10720">
        <w:rPr>
          <w:rFonts w:ascii="Arial" w:hAnsi="Arial" w:cs="Arial"/>
          <w:bCs/>
          <w:lang w:val="fr-FR"/>
          <w:rPrChange w:id="41" w:author="Marie-Helene" w:date="2015-10-29T22:46:00Z">
            <w:rPr>
              <w:rFonts w:ascii="Arial" w:hAnsi="Arial" w:cs="Arial"/>
              <w:bCs/>
            </w:rPr>
          </w:rPrChange>
        </w:rPr>
        <w:t>IALA Maritime Radio Communications Plan  (MRCP);</w:t>
      </w:r>
    </w:p>
    <w:p w:rsidR="00F51BEE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Radio spectrum matters, requirements etc.;</w:t>
      </w:r>
    </w:p>
    <w:p w:rsidR="00F51BEE" w:rsidRPr="00485AA5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Communication systems in general;</w:t>
      </w:r>
    </w:p>
    <w:p w:rsidR="00F51BEE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</w:rPr>
      </w:pPr>
      <w:r w:rsidRPr="00DA5E42">
        <w:rPr>
          <w:rFonts w:ascii="Arial" w:hAnsi="Arial" w:cs="Arial"/>
          <w:bCs/>
        </w:rPr>
        <w:t xml:space="preserve">Input to IMO, ITU, </w:t>
      </w:r>
      <w:r>
        <w:rPr>
          <w:rFonts w:ascii="Arial" w:hAnsi="Arial" w:cs="Arial"/>
          <w:bCs/>
        </w:rPr>
        <w:t xml:space="preserve">RTCM </w:t>
      </w:r>
      <w:r w:rsidRPr="00DA5E42">
        <w:rPr>
          <w:rFonts w:ascii="Arial" w:hAnsi="Arial" w:cs="Arial"/>
          <w:bCs/>
        </w:rPr>
        <w:t xml:space="preserve">and IEC </w:t>
      </w:r>
      <w:r>
        <w:rPr>
          <w:rFonts w:ascii="Arial" w:hAnsi="Arial" w:cs="Arial"/>
          <w:bCs/>
        </w:rPr>
        <w:t>on tele</w:t>
      </w:r>
      <w:r w:rsidRPr="00DA5E42">
        <w:rPr>
          <w:rFonts w:ascii="Arial" w:hAnsi="Arial" w:cs="Arial"/>
          <w:bCs/>
        </w:rPr>
        <w:t>communication</w:t>
      </w:r>
      <w:r>
        <w:rPr>
          <w:rFonts w:ascii="Arial" w:hAnsi="Arial" w:cs="Arial"/>
          <w:bCs/>
        </w:rPr>
        <w:t xml:space="preserve"> matter</w:t>
      </w:r>
      <w:r w:rsidRPr="00DA5E42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;</w:t>
      </w:r>
    </w:p>
    <w:p w:rsidR="00F51BEE" w:rsidRPr="00DA5E42" w:rsidRDefault="00691BE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Preparation for World Radiocommunication Conference;</w:t>
      </w:r>
    </w:p>
    <w:p w:rsidR="00691BE3" w:rsidRDefault="00F94B3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ins w:id="42" w:author="Steve Burrows" w:date="2015-10-28T08:12:00Z">
        <w:r>
          <w:rPr>
            <w:rFonts w:ascii="Arial" w:hAnsi="Arial" w:cs="Arial"/>
          </w:rPr>
          <w:t>Development of VDES</w:t>
        </w:r>
      </w:ins>
      <w:ins w:id="43" w:author="Steve Burrows" w:date="2015-10-28T08:13:00Z">
        <w:r>
          <w:rPr>
            <w:rFonts w:ascii="Arial" w:hAnsi="Arial" w:cs="Arial"/>
          </w:rPr>
          <w:t xml:space="preserve"> (VHF </w:t>
        </w:r>
      </w:ins>
      <w:ins w:id="44" w:author="Steve Burrows" w:date="2015-10-28T08:14:00Z">
        <w:r>
          <w:rPr>
            <w:rFonts w:ascii="Arial" w:hAnsi="Arial" w:cs="Arial"/>
          </w:rPr>
          <w:t>D</w:t>
        </w:r>
      </w:ins>
      <w:ins w:id="45" w:author="Steve Burrows" w:date="2015-10-28T08:13:00Z">
        <w:r>
          <w:rPr>
            <w:rFonts w:ascii="Arial" w:hAnsi="Arial" w:cs="Arial"/>
          </w:rPr>
          <w:t xml:space="preserve">ata </w:t>
        </w:r>
      </w:ins>
      <w:ins w:id="46" w:author="Steve Burrows" w:date="2015-10-28T08:14:00Z">
        <w:r>
          <w:rPr>
            <w:rFonts w:ascii="Arial" w:hAnsi="Arial" w:cs="Arial"/>
          </w:rPr>
          <w:t>E</w:t>
        </w:r>
      </w:ins>
      <w:ins w:id="47" w:author="Steve Burrows" w:date="2015-10-28T08:13:00Z">
        <w:r>
          <w:rPr>
            <w:rFonts w:ascii="Arial" w:hAnsi="Arial" w:cs="Arial"/>
          </w:rPr>
          <w:t xml:space="preserve">xchange </w:t>
        </w:r>
      </w:ins>
      <w:ins w:id="48" w:author="Steve Burrows" w:date="2015-10-28T08:14:00Z">
        <w:r>
          <w:rPr>
            <w:rFonts w:ascii="Arial" w:hAnsi="Arial" w:cs="Arial"/>
          </w:rPr>
          <w:t>S</w:t>
        </w:r>
      </w:ins>
      <w:ins w:id="49" w:author="Steve Burrows" w:date="2015-10-28T08:13:00Z">
        <w:r>
          <w:rPr>
            <w:rFonts w:ascii="Arial" w:hAnsi="Arial" w:cs="Arial"/>
          </w:rPr>
          <w:t>ystem) which includes the AIS channels, ASM channels and VDE channels</w:t>
        </w:r>
      </w:ins>
      <w:del w:id="50" w:author="Steve Burrows" w:date="2015-10-28T08:14:00Z">
        <w:r w:rsidR="00F51BEE" w:rsidDel="00F94B32">
          <w:rPr>
            <w:rFonts w:ascii="Arial" w:hAnsi="Arial" w:cs="Arial"/>
          </w:rPr>
          <w:delText xml:space="preserve">Further development </w:delText>
        </w:r>
        <w:r w:rsidR="00691BE3" w:rsidDel="00F94B32">
          <w:rPr>
            <w:rFonts w:ascii="Arial" w:hAnsi="Arial" w:cs="Arial"/>
          </w:rPr>
          <w:delText>of AIS including satellite AIS;</w:delText>
        </w:r>
      </w:del>
    </w:p>
    <w:p w:rsidR="00F51BEE" w:rsidDel="00F94B32" w:rsidRDefault="00691BE3" w:rsidP="00D222EB">
      <w:pPr>
        <w:widowControl/>
        <w:numPr>
          <w:ilvl w:val="0"/>
          <w:numId w:val="21"/>
        </w:numPr>
        <w:suppressAutoHyphens/>
        <w:jc w:val="both"/>
        <w:rPr>
          <w:del w:id="51" w:author="Steve Burrows" w:date="2015-10-28T08:14:00Z"/>
          <w:rFonts w:ascii="Arial" w:hAnsi="Arial" w:cs="Arial"/>
        </w:rPr>
      </w:pPr>
      <w:del w:id="52" w:author="Steve Burrows" w:date="2015-10-28T08:14:00Z">
        <w:r w:rsidDel="00F94B32">
          <w:rPr>
            <w:rFonts w:ascii="Arial" w:hAnsi="Arial" w:cs="Arial"/>
          </w:rPr>
          <w:delText xml:space="preserve">Further development of </w:delText>
        </w:r>
        <w:r w:rsidR="00F51BEE" w:rsidDel="00F94B32">
          <w:rPr>
            <w:rFonts w:ascii="Arial" w:hAnsi="Arial" w:cs="Arial"/>
          </w:rPr>
          <w:delText>long range AIS;</w:delText>
        </w:r>
      </w:del>
    </w:p>
    <w:p w:rsidR="00F51BEE" w:rsidRPr="00DA5E42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</w:rPr>
      </w:pPr>
      <w:r w:rsidRPr="00DA5E42">
        <w:rPr>
          <w:rFonts w:ascii="Arial" w:hAnsi="Arial" w:cs="Arial"/>
          <w:bCs/>
        </w:rPr>
        <w:t>Virtual AtoN technology</w:t>
      </w:r>
      <w:ins w:id="53" w:author="Steve Burrows" w:date="2015-10-28T08:15:00Z">
        <w:r w:rsidR="00F94B32">
          <w:rPr>
            <w:rFonts w:ascii="Arial" w:hAnsi="Arial" w:cs="Arial"/>
            <w:bCs/>
          </w:rPr>
          <w:t xml:space="preserve"> and its place within VDES</w:t>
        </w:r>
      </w:ins>
      <w:r w:rsidR="00D222EB">
        <w:rPr>
          <w:rFonts w:ascii="Arial" w:hAnsi="Arial" w:cs="Arial"/>
          <w:bCs/>
        </w:rPr>
        <w:t>;</w:t>
      </w:r>
    </w:p>
    <w:p w:rsidR="00F51BEE" w:rsidRPr="0027544F" w:rsidDel="007D0865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moveFromRangeStart w:id="54" w:author="Steve Burrows" w:date="2015-10-28T08:24:00Z" w:name="move433783968"/>
      <w:moveFrom w:id="55" w:author="Steve Burrows" w:date="2015-10-28T08:24:00Z">
        <w:r w:rsidRPr="0027544F" w:rsidDel="007D0865">
          <w:rPr>
            <w:rFonts w:ascii="Arial" w:hAnsi="Arial" w:cs="Arial"/>
          </w:rPr>
          <w:t>Potential new communication channels (</w:t>
        </w:r>
        <w:r w:rsidDel="007D0865">
          <w:rPr>
            <w:rFonts w:ascii="Arial" w:hAnsi="Arial" w:cs="Arial"/>
          </w:rPr>
          <w:t>e.g</w:t>
        </w:r>
        <w:r w:rsidRPr="0027544F" w:rsidDel="007D0865">
          <w:rPr>
            <w:rFonts w:ascii="Arial" w:hAnsi="Arial" w:cs="Arial"/>
          </w:rPr>
          <w:t>. IALA MF DGPS beacons);</w:t>
        </w:r>
      </w:moveFrom>
    </w:p>
    <w:moveFromRangeEnd w:id="54"/>
    <w:p w:rsidR="00F51BEE" w:rsidRPr="0027544F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27544F">
        <w:rPr>
          <w:rFonts w:ascii="Arial" w:hAnsi="Arial" w:cs="Arial"/>
          <w:bCs/>
        </w:rPr>
        <w:t>GMDSS modernization</w:t>
      </w:r>
      <w:r w:rsidR="00D222EB">
        <w:rPr>
          <w:rFonts w:ascii="Arial" w:hAnsi="Arial" w:cs="Arial"/>
          <w:bCs/>
        </w:rPr>
        <w:t>;</w:t>
      </w:r>
    </w:p>
    <w:p w:rsidR="00F51BEE" w:rsidRPr="0027544F" w:rsidDel="007D0865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moveFromRangeStart w:id="56" w:author="Steve Burrows" w:date="2015-10-28T08:24:00Z" w:name="move433783977"/>
      <w:moveFrom w:id="57" w:author="Steve Burrows" w:date="2015-10-28T08:24:00Z">
        <w:r w:rsidRPr="0027544F" w:rsidDel="007D0865">
          <w:rPr>
            <w:rFonts w:ascii="Arial" w:hAnsi="Arial" w:cs="Arial"/>
          </w:rPr>
          <w:t>NAVDAT;</w:t>
        </w:r>
      </w:moveFrom>
    </w:p>
    <w:moveFromRangeEnd w:id="56"/>
    <w:p w:rsidR="00F51BEE" w:rsidDel="007D0865" w:rsidRDefault="00F51BEE" w:rsidP="00D222EB">
      <w:pPr>
        <w:widowControl/>
        <w:numPr>
          <w:ilvl w:val="0"/>
          <w:numId w:val="21"/>
        </w:numPr>
        <w:suppressAutoHyphens/>
        <w:jc w:val="both"/>
        <w:rPr>
          <w:del w:id="58" w:author="Steve Burrows" w:date="2015-10-28T08:25:00Z"/>
          <w:rFonts w:ascii="Arial" w:hAnsi="Arial" w:cs="Arial"/>
        </w:rPr>
      </w:pPr>
      <w:del w:id="59" w:author="Steve Burrows" w:date="2015-10-28T08:25:00Z">
        <w:r w:rsidDel="007D0865">
          <w:rPr>
            <w:rFonts w:ascii="Arial" w:hAnsi="Arial" w:cs="Arial"/>
          </w:rPr>
          <w:delText>VHF Data Exchange;</w:delText>
        </w:r>
      </w:del>
    </w:p>
    <w:p w:rsidR="00F51BEE" w:rsidDel="007D0865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moveFromRangeStart w:id="60" w:author="Steve Burrows" w:date="2015-10-28T08:24:00Z" w:name="move433784022"/>
      <w:moveFrom w:id="61" w:author="Steve Burrows" w:date="2015-10-28T08:24:00Z">
        <w:r w:rsidDel="007D0865">
          <w:rPr>
            <w:rFonts w:ascii="Arial" w:hAnsi="Arial" w:cs="Arial"/>
          </w:rPr>
          <w:t>Mesh Digital Radio Communication Networks;</w:t>
        </w:r>
      </w:moveFrom>
    </w:p>
    <w:moveFromRangeEnd w:id="60"/>
    <w:p w:rsidR="00F51BEE" w:rsidRDefault="007D0865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ins w:id="62" w:author="Steve Burrows" w:date="2015-10-28T08:25:00Z">
        <w:r>
          <w:rPr>
            <w:rFonts w:ascii="Arial" w:hAnsi="Arial" w:cs="Arial"/>
          </w:rPr>
          <w:t>Consider implications of</w:t>
        </w:r>
      </w:ins>
      <w:del w:id="63" w:author="Steve Burrows" w:date="2015-10-28T08:26:00Z">
        <w:r w:rsidR="00691BE3" w:rsidDel="007D0865">
          <w:rPr>
            <w:rFonts w:ascii="Arial" w:hAnsi="Arial" w:cs="Arial"/>
          </w:rPr>
          <w:delText>Monitor</w:delText>
        </w:r>
      </w:del>
      <w:r w:rsidR="00691BE3">
        <w:rPr>
          <w:rFonts w:ascii="Arial" w:hAnsi="Arial" w:cs="Arial"/>
        </w:rPr>
        <w:t xml:space="preserve"> </w:t>
      </w:r>
      <w:r w:rsidR="00F51BEE">
        <w:rPr>
          <w:rFonts w:ascii="Arial" w:hAnsi="Arial" w:cs="Arial"/>
        </w:rPr>
        <w:t>Maritime Digital Voice Communication</w:t>
      </w:r>
      <w:ins w:id="64" w:author="Steve Burrows" w:date="2015-10-28T08:26:00Z">
        <w:r>
          <w:rPr>
            <w:rFonts w:ascii="Arial" w:hAnsi="Arial" w:cs="Arial"/>
          </w:rPr>
          <w:t xml:space="preserve"> on VDES</w:t>
        </w:r>
      </w:ins>
      <w:r w:rsidR="00F51BEE">
        <w:rPr>
          <w:rFonts w:ascii="Arial" w:hAnsi="Arial" w:cs="Arial"/>
        </w:rPr>
        <w:t>;</w:t>
      </w:r>
    </w:p>
    <w:p w:rsidR="00F51BEE" w:rsidRDefault="007D0865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ins w:id="65" w:author="Steve Burrows" w:date="2015-10-28T08:26:00Z">
        <w:r>
          <w:rPr>
            <w:rFonts w:ascii="Arial" w:hAnsi="Arial" w:cs="Arial"/>
          </w:rPr>
          <w:t>Consider implications of</w:t>
        </w:r>
      </w:ins>
      <w:del w:id="66" w:author="Steve Burrows" w:date="2015-10-28T08:26:00Z">
        <w:r w:rsidR="00F51BEE" w:rsidDel="007D0865">
          <w:rPr>
            <w:rFonts w:ascii="Arial" w:hAnsi="Arial" w:cs="Arial"/>
          </w:rPr>
          <w:delText>Parallels with radio communication in</w:delText>
        </w:r>
      </w:del>
      <w:r w:rsidR="00F51BEE">
        <w:rPr>
          <w:rFonts w:ascii="Arial" w:hAnsi="Arial" w:cs="Arial"/>
        </w:rPr>
        <w:t xml:space="preserve"> aviation</w:t>
      </w:r>
      <w:ins w:id="67" w:author="Steve Burrows" w:date="2015-10-28T08:26:00Z">
        <w:r>
          <w:rPr>
            <w:rFonts w:ascii="Arial" w:hAnsi="Arial" w:cs="Arial"/>
          </w:rPr>
          <w:t xml:space="preserve"> radio communications on VDES</w:t>
        </w:r>
      </w:ins>
      <w:r w:rsidR="00F51BEE">
        <w:rPr>
          <w:rFonts w:ascii="Arial" w:hAnsi="Arial" w:cs="Arial"/>
        </w:rPr>
        <w:t>.</w:t>
      </w:r>
    </w:p>
    <w:p w:rsidR="00F51BEE" w:rsidRDefault="00F51BEE" w:rsidP="00F51BEE">
      <w:pPr>
        <w:pStyle w:val="Corpsdetexte"/>
        <w:rPr>
          <w:rFonts w:ascii="Arial" w:hAnsi="Arial" w:cs="Arial"/>
        </w:rPr>
      </w:pPr>
    </w:p>
    <w:p w:rsidR="007D0865" w:rsidRDefault="007D0865" w:rsidP="00F51BEE">
      <w:pPr>
        <w:rPr>
          <w:ins w:id="68" w:author="Steve Burrows" w:date="2015-10-28T08:23:00Z"/>
          <w:rFonts w:ascii="Arial" w:hAnsi="Arial" w:cs="Arial"/>
          <w:b/>
        </w:rPr>
      </w:pPr>
      <w:ins w:id="69" w:author="Steve Burrows" w:date="2015-10-28T08:23:00Z">
        <w:r>
          <w:rPr>
            <w:rFonts w:ascii="Arial" w:hAnsi="Arial" w:cs="Arial"/>
            <w:b/>
          </w:rPr>
          <w:t>Future Work</w:t>
        </w:r>
      </w:ins>
    </w:p>
    <w:p w:rsidR="007745F4" w:rsidRDefault="007745F4">
      <w:pPr>
        <w:ind w:left="360"/>
        <w:rPr>
          <w:ins w:id="70" w:author="Steve Burrows" w:date="2015-10-28T08:27:00Z"/>
          <w:rFonts w:ascii="Arial" w:hAnsi="Arial" w:cs="Arial"/>
        </w:rPr>
        <w:pPrChange w:id="71" w:author="Steve Burrows" w:date="2015-10-28T08:27:00Z">
          <w:pPr/>
        </w:pPrChange>
      </w:pPr>
    </w:p>
    <w:p w:rsidR="007745F4" w:rsidRDefault="007D0865">
      <w:pPr>
        <w:ind w:left="360"/>
        <w:rPr>
          <w:ins w:id="72" w:author="Steve Burrows" w:date="2015-10-28T08:27:00Z"/>
          <w:rFonts w:ascii="Arial" w:hAnsi="Arial" w:cs="Arial"/>
        </w:rPr>
        <w:pPrChange w:id="73" w:author="Steve Burrows" w:date="2015-10-28T08:27:00Z">
          <w:pPr/>
        </w:pPrChange>
      </w:pPr>
      <w:ins w:id="74" w:author="Steve Burrows" w:date="2015-10-28T08:27:00Z">
        <w:r>
          <w:rPr>
            <w:rFonts w:ascii="Arial" w:hAnsi="Arial" w:cs="Arial"/>
          </w:rPr>
          <w:t>Once VDES is accepted</w:t>
        </w:r>
      </w:ins>
      <w:ins w:id="75" w:author="Steve Burrows" w:date="2015-10-28T08:28:00Z">
        <w:r>
          <w:rPr>
            <w:rFonts w:ascii="Arial" w:hAnsi="Arial" w:cs="Arial"/>
          </w:rPr>
          <w:t>,</w:t>
        </w:r>
      </w:ins>
      <w:ins w:id="76" w:author="Steve Burrows" w:date="2015-10-28T08:27:00Z">
        <w:r>
          <w:rPr>
            <w:rFonts w:ascii="Arial" w:hAnsi="Arial" w:cs="Arial"/>
          </w:rPr>
          <w:t xml:space="preserve"> it is envisioned that multiple communications paths could be included </w:t>
        </w:r>
      </w:ins>
      <w:ins w:id="77" w:author="Steve Burrows" w:date="2015-10-28T08:29:00Z">
        <w:r>
          <w:rPr>
            <w:rFonts w:ascii="Arial" w:hAnsi="Arial" w:cs="Arial"/>
          </w:rPr>
          <w:t>to provide an</w:t>
        </w:r>
      </w:ins>
      <w:ins w:id="78" w:author="Steve Burrows" w:date="2015-10-28T08:27:00Z">
        <w:r>
          <w:rPr>
            <w:rFonts w:ascii="Arial" w:hAnsi="Arial" w:cs="Arial"/>
          </w:rPr>
          <w:t xml:space="preserve"> holistic communications system on ship/ shore and satellite that may include:-</w:t>
        </w:r>
      </w:ins>
    </w:p>
    <w:p w:rsidR="007745F4" w:rsidRPr="007745F4" w:rsidRDefault="007745F4">
      <w:pPr>
        <w:ind w:left="360"/>
        <w:rPr>
          <w:ins w:id="79" w:author="Steve Burrows" w:date="2015-10-28T08:23:00Z"/>
          <w:rFonts w:ascii="Arial" w:hAnsi="Arial" w:cs="Arial"/>
          <w:rPrChange w:id="80" w:author="Steve Burrows" w:date="2015-10-28T08:27:00Z">
            <w:rPr>
              <w:ins w:id="81" w:author="Steve Burrows" w:date="2015-10-28T08:23:00Z"/>
              <w:rFonts w:ascii="Arial" w:hAnsi="Arial" w:cs="Arial"/>
              <w:b/>
            </w:rPr>
          </w:rPrChange>
        </w:rPr>
        <w:pPrChange w:id="82" w:author="Steve Burrows" w:date="2015-10-28T08:27:00Z">
          <w:pPr/>
        </w:pPrChange>
      </w:pPr>
    </w:p>
    <w:p w:rsidR="007D0865" w:rsidRPr="0027544F" w:rsidRDefault="007D0865" w:rsidP="007D0865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moveToRangeStart w:id="83" w:author="Steve Burrows" w:date="2015-10-28T08:24:00Z" w:name="move433783968"/>
      <w:moveTo w:id="84" w:author="Steve Burrows" w:date="2015-10-28T08:24:00Z">
        <w:r w:rsidRPr="0027544F">
          <w:rPr>
            <w:rFonts w:ascii="Arial" w:hAnsi="Arial" w:cs="Arial"/>
          </w:rPr>
          <w:t>Potential new communication channels (</w:t>
        </w:r>
        <w:r>
          <w:rPr>
            <w:rFonts w:ascii="Arial" w:hAnsi="Arial" w:cs="Arial"/>
          </w:rPr>
          <w:t>e.g</w:t>
        </w:r>
        <w:r w:rsidRPr="0027544F">
          <w:rPr>
            <w:rFonts w:ascii="Arial" w:hAnsi="Arial" w:cs="Arial"/>
          </w:rPr>
          <w:t>. IALA MF DGPS beacons);</w:t>
        </w:r>
      </w:moveTo>
    </w:p>
    <w:p w:rsidR="007D0865" w:rsidRPr="0027544F" w:rsidRDefault="007D0865" w:rsidP="007D0865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moveToRangeStart w:id="85" w:author="Steve Burrows" w:date="2015-10-28T08:24:00Z" w:name="move433783977"/>
      <w:moveToRangeEnd w:id="83"/>
      <w:moveTo w:id="86" w:author="Steve Burrows" w:date="2015-10-28T08:24:00Z">
        <w:r w:rsidRPr="0027544F">
          <w:rPr>
            <w:rFonts w:ascii="Arial" w:hAnsi="Arial" w:cs="Arial"/>
          </w:rPr>
          <w:t>NAVDAT;</w:t>
        </w:r>
      </w:moveTo>
    </w:p>
    <w:p w:rsidR="007D0865" w:rsidRDefault="007D0865" w:rsidP="007D0865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moveToRangeStart w:id="87" w:author="Steve Burrows" w:date="2015-10-28T08:24:00Z" w:name="move433784022"/>
      <w:moveToRangeEnd w:id="85"/>
      <w:moveTo w:id="88" w:author="Steve Burrows" w:date="2015-10-28T08:24:00Z">
        <w:r>
          <w:rPr>
            <w:rFonts w:ascii="Arial" w:hAnsi="Arial" w:cs="Arial"/>
          </w:rPr>
          <w:t>Mesh Digital Radio Communication Networks;</w:t>
        </w:r>
      </w:moveTo>
    </w:p>
    <w:moveToRangeEnd w:id="87"/>
    <w:p w:rsidR="007D0865" w:rsidRDefault="007D0865" w:rsidP="00F51BEE">
      <w:pPr>
        <w:rPr>
          <w:ins w:id="89" w:author="Steve Burrows" w:date="2015-10-28T08:23:00Z"/>
          <w:rFonts w:ascii="Arial" w:hAnsi="Arial" w:cs="Arial"/>
          <w:b/>
        </w:rPr>
      </w:pPr>
    </w:p>
    <w:p w:rsidR="007D0865" w:rsidRDefault="007D0865" w:rsidP="00F51BEE">
      <w:pPr>
        <w:rPr>
          <w:ins w:id="90" w:author="Steve Burrows" w:date="2015-10-28T08:23:00Z"/>
          <w:rFonts w:ascii="Arial" w:hAnsi="Arial" w:cs="Arial"/>
          <w:b/>
        </w:rPr>
      </w:pPr>
    </w:p>
    <w:p w:rsidR="00F51BEE" w:rsidRDefault="00F51BEE" w:rsidP="00F51BEE">
      <w:pPr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F51BEE" w:rsidRDefault="00F51BEE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184274">
        <w:rPr>
          <w:rFonts w:ascii="Arial" w:hAnsi="Arial" w:cs="Arial"/>
        </w:rPr>
        <w:lastRenderedPageBreak/>
        <w:t>Appropriate draft Standards, Recommendations, Guidelines and Product Specifications, etc., to fulfil the tasks assigned to the Working Group in the Committee Work Programme</w:t>
      </w:r>
      <w:r>
        <w:rPr>
          <w:rFonts w:ascii="Arial" w:hAnsi="Arial" w:cs="Arial"/>
        </w:rPr>
        <w:t>;</w:t>
      </w:r>
    </w:p>
    <w:p w:rsidR="00F51BEE" w:rsidRDefault="00F51BEE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Information and relevant subtasks requested from other Working Groups within the Committee for them to fulfil their tasks;</w:t>
      </w:r>
    </w:p>
    <w:p w:rsidR="00F51BEE" w:rsidRPr="00D10720" w:rsidRDefault="00F51BEE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  <w:lang w:val="fr-FR"/>
          <w:rPrChange w:id="91" w:author="Marie-Helene" w:date="2015-10-29T22:46:00Z">
            <w:rPr>
              <w:rFonts w:ascii="Arial" w:hAnsi="Arial" w:cs="Arial"/>
            </w:rPr>
          </w:rPrChange>
        </w:rPr>
      </w:pPr>
      <w:r w:rsidRPr="00D10720">
        <w:rPr>
          <w:rFonts w:ascii="Arial" w:hAnsi="Arial" w:cs="Arial"/>
          <w:lang w:val="fr-FR"/>
          <w:rPrChange w:id="92" w:author="Marie-Helene" w:date="2015-10-29T22:46:00Z">
            <w:rPr>
              <w:rFonts w:ascii="Arial" w:hAnsi="Arial" w:cs="Arial"/>
            </w:rPr>
          </w:rPrChange>
        </w:rPr>
        <w:t xml:space="preserve">Draft Liaison notes etc. as appropriate. </w:t>
      </w:r>
    </w:p>
    <w:p w:rsidR="00F51BEE" w:rsidRPr="00D10720" w:rsidRDefault="00F51BEE" w:rsidP="00F51BEE">
      <w:pPr>
        <w:rPr>
          <w:rFonts w:ascii="Arial" w:hAnsi="Arial" w:cs="Arial"/>
          <w:bCs/>
          <w:lang w:val="fr-FR"/>
          <w:rPrChange w:id="93" w:author="Marie-Helene" w:date="2015-10-29T22:46:00Z">
            <w:rPr>
              <w:rFonts w:ascii="Arial" w:hAnsi="Arial" w:cs="Arial"/>
              <w:bCs/>
            </w:rPr>
          </w:rPrChange>
        </w:rPr>
      </w:pPr>
    </w:p>
    <w:p w:rsidR="00F51BEE" w:rsidRPr="00D10720" w:rsidRDefault="00F51BEE">
      <w:pPr>
        <w:widowControl/>
        <w:spacing w:after="200" w:line="276" w:lineRule="auto"/>
        <w:rPr>
          <w:rFonts w:ascii="Arial Bold" w:hAnsi="Arial Bold"/>
          <w:kern w:val="28"/>
          <w:sz w:val="26"/>
          <w:szCs w:val="26"/>
          <w:lang w:val="fr-FR" w:eastAsia="de-DE"/>
          <w:rPrChange w:id="94" w:author="Marie-Helene" w:date="2015-10-29T22:46:00Z">
            <w:rPr>
              <w:rFonts w:ascii="Arial Bold" w:hAnsi="Arial Bold"/>
              <w:kern w:val="28"/>
              <w:sz w:val="26"/>
              <w:szCs w:val="26"/>
              <w:lang w:eastAsia="de-DE"/>
            </w:rPr>
          </w:rPrChange>
        </w:rPr>
      </w:pPr>
      <w:r w:rsidRPr="00D10720">
        <w:rPr>
          <w:lang w:val="fr-FR"/>
          <w:rPrChange w:id="95" w:author="Marie-Helene" w:date="2015-10-29T22:46:00Z">
            <w:rPr/>
          </w:rPrChange>
        </w:rPr>
        <w:br w:type="page"/>
      </w:r>
    </w:p>
    <w:p w:rsidR="006F3D80" w:rsidRPr="0034183B" w:rsidRDefault="006F3D80" w:rsidP="006F3D80">
      <w:pPr>
        <w:pStyle w:val="Titre1"/>
      </w:pPr>
      <w:bookmarkStart w:id="96" w:name="_Toc401211667"/>
      <w:r>
        <w:lastRenderedPageBreak/>
        <w:t xml:space="preserve">Terms of Reference for the </w:t>
      </w:r>
      <w:r w:rsidR="0012564E">
        <w:t>e</w:t>
      </w:r>
      <w:r>
        <w:t>-NAV Services</w:t>
      </w:r>
      <w:r w:rsidRPr="0034183B">
        <w:t xml:space="preserve"> </w:t>
      </w:r>
      <w:r>
        <w:t>Working Group (WG4)</w:t>
      </w:r>
      <w:bookmarkEnd w:id="96"/>
    </w:p>
    <w:p w:rsidR="006F3D80" w:rsidRPr="00E86523" w:rsidRDefault="006F3D80" w:rsidP="006F3D80">
      <w:pPr>
        <w:tabs>
          <w:tab w:val="left" w:pos="0"/>
        </w:tabs>
        <w:jc w:val="both"/>
        <w:rPr>
          <w:rFonts w:ascii="Arial" w:hAnsi="Arial" w:cs="Arial"/>
          <w:b/>
          <w:szCs w:val="24"/>
        </w:rPr>
      </w:pPr>
    </w:p>
    <w:p w:rsidR="00E86523" w:rsidRPr="00E86523" w:rsidRDefault="00E86523" w:rsidP="00E86523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b/>
          <w:szCs w:val="24"/>
        </w:rPr>
        <w:t>Introduction</w:t>
      </w:r>
    </w:p>
    <w:p w:rsidR="00E86523" w:rsidRPr="00E86523" w:rsidRDefault="00E86523" w:rsidP="00D222EB">
      <w:pPr>
        <w:pStyle w:val="Corpsdetexte"/>
        <w:jc w:val="both"/>
        <w:rPr>
          <w:rFonts w:ascii="Arial" w:hAnsi="Arial" w:cs="Arial"/>
          <w:szCs w:val="24"/>
          <w:lang w:eastAsia="de-DE"/>
        </w:rPr>
      </w:pPr>
      <w:r w:rsidRPr="00E86523">
        <w:rPr>
          <w:rFonts w:ascii="Arial" w:hAnsi="Arial" w:cs="Arial"/>
          <w:szCs w:val="24"/>
          <w:lang w:eastAsia="de-DE"/>
        </w:rPr>
        <w:t xml:space="preserve">e-Navigation services provide information for stakeholders utilizing an infrastructure capable of ensuring safe, secure and seamless information exchange across available communication channels. Maritime Service </w:t>
      </w:r>
      <w:r w:rsidR="0012564E">
        <w:rPr>
          <w:rFonts w:ascii="Arial" w:hAnsi="Arial" w:cs="Arial"/>
          <w:szCs w:val="24"/>
          <w:lang w:eastAsia="de-DE"/>
        </w:rPr>
        <w:t>P</w:t>
      </w:r>
      <w:r w:rsidRPr="00E86523">
        <w:rPr>
          <w:rFonts w:ascii="Arial" w:hAnsi="Arial" w:cs="Arial"/>
          <w:szCs w:val="24"/>
          <w:lang w:eastAsia="de-DE"/>
        </w:rPr>
        <w:t>ortfolios (MSPs) have been introduced to provide global e-</w:t>
      </w:r>
      <w:r w:rsidR="0012564E">
        <w:rPr>
          <w:rFonts w:ascii="Arial" w:hAnsi="Arial" w:cs="Arial"/>
          <w:szCs w:val="24"/>
          <w:lang w:eastAsia="de-DE"/>
        </w:rPr>
        <w:t>N</w:t>
      </w:r>
      <w:r w:rsidRPr="00E86523">
        <w:rPr>
          <w:rFonts w:ascii="Arial" w:hAnsi="Arial" w:cs="Arial"/>
          <w:szCs w:val="24"/>
          <w:lang w:eastAsia="de-DE"/>
        </w:rPr>
        <w:t>avigation services in a harmonised manner.</w:t>
      </w:r>
    </w:p>
    <w:p w:rsidR="00E86523" w:rsidRPr="00E86523" w:rsidRDefault="00E86523" w:rsidP="00E86523">
      <w:pPr>
        <w:pStyle w:val="Corpsdetexte"/>
        <w:rPr>
          <w:rFonts w:ascii="Arial" w:hAnsi="Arial" w:cs="Arial"/>
          <w:szCs w:val="24"/>
        </w:rPr>
      </w:pPr>
    </w:p>
    <w:p w:rsidR="00E86523" w:rsidRPr="00E86523" w:rsidRDefault="00E86523" w:rsidP="00E86523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b/>
          <w:szCs w:val="24"/>
        </w:rPr>
        <w:t>Scope</w:t>
      </w:r>
    </w:p>
    <w:p w:rsidR="00E86523" w:rsidRPr="00E86523" w:rsidRDefault="00E86523" w:rsidP="00D222EB">
      <w:pPr>
        <w:pStyle w:val="Corpsdetexte"/>
        <w:jc w:val="both"/>
        <w:rPr>
          <w:rFonts w:ascii="Arial" w:hAnsi="Arial" w:cs="Arial"/>
          <w:szCs w:val="24"/>
          <w:lang w:eastAsia="de-DE"/>
        </w:rPr>
      </w:pPr>
      <w:r w:rsidRPr="00E86523">
        <w:rPr>
          <w:rFonts w:ascii="Arial" w:hAnsi="Arial" w:cs="Arial"/>
          <w:szCs w:val="24"/>
          <w:lang w:eastAsia="de-DE"/>
        </w:rPr>
        <w:t xml:space="preserve">The content of e-Navigation services, operational (i.e. non-technical) aspects of e-Navigation taking into account the topics and activities as mentioned below. </w:t>
      </w:r>
    </w:p>
    <w:p w:rsidR="00E86523" w:rsidRPr="00E86523" w:rsidRDefault="00E86523" w:rsidP="00E86523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br/>
      </w:r>
      <w:r w:rsidRPr="00E86523">
        <w:rPr>
          <w:rFonts w:ascii="Arial" w:hAnsi="Arial" w:cs="Arial"/>
          <w:b/>
          <w:szCs w:val="24"/>
        </w:rPr>
        <w:t>Topics</w:t>
      </w:r>
      <w:r w:rsidRPr="00E86523">
        <w:rPr>
          <w:rFonts w:ascii="Arial" w:hAnsi="Arial" w:cs="Arial"/>
          <w:szCs w:val="24"/>
        </w:rPr>
        <w:t xml:space="preserve"> </w:t>
      </w:r>
      <w:r w:rsidRPr="00E86523">
        <w:rPr>
          <w:rFonts w:ascii="Arial" w:hAnsi="Arial" w:cs="Arial"/>
          <w:b/>
          <w:szCs w:val="24"/>
        </w:rPr>
        <w:t>and</w:t>
      </w:r>
      <w:r w:rsidRPr="00E86523">
        <w:rPr>
          <w:rFonts w:ascii="Arial" w:hAnsi="Arial" w:cs="Arial"/>
          <w:szCs w:val="24"/>
        </w:rPr>
        <w:t xml:space="preserve"> </w:t>
      </w:r>
      <w:r w:rsidRPr="00E86523">
        <w:rPr>
          <w:rFonts w:ascii="Arial" w:hAnsi="Arial" w:cs="Arial"/>
          <w:b/>
          <w:szCs w:val="24"/>
        </w:rPr>
        <w:t>activities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e-Navigation services arising from the Maritime Service Portfolios identified by the IMO Strategy Implementation Plan (SIP) and the IMO user needs survey;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 xml:space="preserve">Recognised shore-based user needs, including input from IALA; 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Guidance on MSP information content and implementation;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Liaison with other committees on e-Navigation service content;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Work closely with WG1 on harmonization including portrayal matters and other WGs as necessary;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Usability of information recognizing human factors;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Implication for the need for global scalability;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Taking into account findings from testbeds;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Taking into account training needs.</w:t>
      </w:r>
    </w:p>
    <w:p w:rsidR="00E86523" w:rsidRPr="00E86523" w:rsidRDefault="00E86523" w:rsidP="00E86523">
      <w:pPr>
        <w:pStyle w:val="Corpsdetexte"/>
        <w:rPr>
          <w:rFonts w:ascii="Arial" w:hAnsi="Arial" w:cs="Arial"/>
          <w:szCs w:val="24"/>
        </w:rPr>
      </w:pPr>
    </w:p>
    <w:p w:rsidR="00E86523" w:rsidRPr="00E86523" w:rsidRDefault="00E86523" w:rsidP="00E86523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b/>
          <w:szCs w:val="24"/>
        </w:rPr>
        <w:t>Deliverables</w:t>
      </w:r>
    </w:p>
    <w:p w:rsidR="00E86523" w:rsidRPr="00E86523" w:rsidRDefault="00E86523" w:rsidP="00D222EB">
      <w:pPr>
        <w:widowControl/>
        <w:numPr>
          <w:ilvl w:val="0"/>
          <w:numId w:val="25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 xml:space="preserve">Appropriate draft </w:t>
      </w:r>
      <w:r w:rsidR="00342AB5">
        <w:rPr>
          <w:rFonts w:ascii="Arial" w:hAnsi="Arial" w:cs="Arial"/>
          <w:szCs w:val="24"/>
        </w:rPr>
        <w:t xml:space="preserve">Standards, </w:t>
      </w:r>
      <w:r w:rsidRPr="00E86523">
        <w:rPr>
          <w:rFonts w:ascii="Arial" w:hAnsi="Arial" w:cs="Arial"/>
          <w:szCs w:val="24"/>
        </w:rPr>
        <w:t>Recommendations and Guidelines to fulfil the tasks assigned to the Working Group in the Committee Work Programme;</w:t>
      </w:r>
    </w:p>
    <w:p w:rsidR="00E86523" w:rsidRPr="00E86523" w:rsidRDefault="00E86523" w:rsidP="00D222EB">
      <w:pPr>
        <w:widowControl/>
        <w:numPr>
          <w:ilvl w:val="0"/>
          <w:numId w:val="25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Information and relevant subtasks requested from other Working Groups within the Committee for them to fulfil their tasks;</w:t>
      </w:r>
    </w:p>
    <w:p w:rsidR="006F3D80" w:rsidRPr="00E86523" w:rsidRDefault="00E86523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  <w:lang w:val="fr-FR"/>
        </w:rPr>
      </w:pPr>
      <w:r w:rsidRPr="00D10720">
        <w:rPr>
          <w:rFonts w:ascii="Arial" w:hAnsi="Arial" w:cs="Arial"/>
          <w:szCs w:val="24"/>
          <w:lang w:val="fr-FR"/>
          <w:rPrChange w:id="97" w:author="Marie-Helene" w:date="2015-10-29T22:46:00Z">
            <w:rPr>
              <w:rFonts w:ascii="Arial" w:hAnsi="Arial" w:cs="Arial"/>
              <w:szCs w:val="24"/>
            </w:rPr>
          </w:rPrChange>
        </w:rPr>
        <w:t>Draft liaison notes etc. as appropriate.</w:t>
      </w:r>
      <w:r w:rsidR="006F3D80" w:rsidRPr="00E86523">
        <w:rPr>
          <w:rFonts w:ascii="Arial" w:hAnsi="Arial" w:cs="Arial"/>
          <w:lang w:val="fr-FR"/>
        </w:rPr>
        <w:t xml:space="preserve"> </w:t>
      </w:r>
    </w:p>
    <w:p w:rsidR="006F3D80" w:rsidRDefault="006F3D80" w:rsidP="006F3D80">
      <w:pPr>
        <w:rPr>
          <w:rFonts w:ascii="Arial" w:hAnsi="Arial" w:cs="Arial"/>
          <w:bCs/>
          <w:lang w:val="fr-FR"/>
        </w:rPr>
      </w:pPr>
    </w:p>
    <w:p w:rsidR="006F3D80" w:rsidRDefault="006F3D80" w:rsidP="006F3D80">
      <w:pPr>
        <w:rPr>
          <w:rFonts w:ascii="Arial" w:hAnsi="Arial" w:cs="Arial"/>
          <w:bCs/>
          <w:lang w:val="fr-FR"/>
        </w:rPr>
      </w:pPr>
    </w:p>
    <w:p w:rsidR="00647B79" w:rsidRPr="00D10720" w:rsidRDefault="00647B79">
      <w:pPr>
        <w:widowControl/>
        <w:spacing w:after="200" w:line="276" w:lineRule="auto"/>
        <w:rPr>
          <w:lang w:val="fr-FR"/>
          <w:rPrChange w:id="98" w:author="Marie-Helene" w:date="2015-10-29T22:46:00Z">
            <w:rPr/>
          </w:rPrChange>
        </w:rPr>
      </w:pPr>
      <w:r w:rsidRPr="00D10720">
        <w:rPr>
          <w:lang w:val="fr-FR"/>
          <w:rPrChange w:id="99" w:author="Marie-Helene" w:date="2015-10-29T22:46:00Z">
            <w:rPr/>
          </w:rPrChange>
        </w:rPr>
        <w:br w:type="page"/>
      </w:r>
    </w:p>
    <w:p w:rsidR="00647B79" w:rsidRPr="00647B79" w:rsidRDefault="00647B79" w:rsidP="00647B79">
      <w:pPr>
        <w:pStyle w:val="Titre1"/>
        <w:rPr>
          <w:szCs w:val="24"/>
        </w:rPr>
      </w:pPr>
      <w:bookmarkStart w:id="100" w:name="_Toc401211668"/>
      <w:r w:rsidRPr="00647B79">
        <w:lastRenderedPageBreak/>
        <w:t xml:space="preserve">Terms of Reference for the Position, Navigation and Timing (PNT) </w:t>
      </w:r>
      <w:r w:rsidRPr="00647B79">
        <w:rPr>
          <w:szCs w:val="24"/>
        </w:rPr>
        <w:t>Working Group (WG5)</w:t>
      </w:r>
      <w:bookmarkEnd w:id="100"/>
    </w:p>
    <w:p w:rsidR="00647B79" w:rsidRDefault="00647B79" w:rsidP="00647B79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647B79" w:rsidRDefault="00647B79" w:rsidP="00647B79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Introduction</w:t>
      </w:r>
    </w:p>
    <w:p w:rsidR="00647B79" w:rsidRPr="001F14AE" w:rsidRDefault="00647B79" w:rsidP="00D222EB">
      <w:pPr>
        <w:pStyle w:val="Corpsdetexte"/>
        <w:jc w:val="both"/>
        <w:rPr>
          <w:rFonts w:ascii="Arial" w:hAnsi="Arial" w:cs="Arial"/>
        </w:rPr>
      </w:pPr>
      <w:r w:rsidRPr="001F14AE">
        <w:rPr>
          <w:rFonts w:ascii="Arial" w:hAnsi="Arial" w:cs="Arial"/>
        </w:rPr>
        <w:t xml:space="preserve">Reliable position-fixing (with redundancy) </w:t>
      </w:r>
      <w:r>
        <w:rPr>
          <w:rFonts w:ascii="Arial" w:hAnsi="Arial" w:cs="Arial"/>
        </w:rPr>
        <w:t>has been identified a</w:t>
      </w:r>
      <w:r w:rsidRPr="001F14AE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a fundamental </w:t>
      </w:r>
      <w:r w:rsidRPr="001F14AE">
        <w:rPr>
          <w:rFonts w:ascii="Arial" w:hAnsi="Arial" w:cs="Arial"/>
        </w:rPr>
        <w:t>requir</w:t>
      </w:r>
      <w:r>
        <w:rPr>
          <w:rFonts w:ascii="Arial" w:hAnsi="Arial" w:cs="Arial"/>
        </w:rPr>
        <w:t xml:space="preserve">ement </w:t>
      </w:r>
      <w:r w:rsidRPr="001F14AE">
        <w:rPr>
          <w:rFonts w:ascii="Arial" w:hAnsi="Arial" w:cs="Arial"/>
        </w:rPr>
        <w:t>for e-Navigation</w:t>
      </w:r>
      <w:r>
        <w:rPr>
          <w:rFonts w:ascii="Arial" w:hAnsi="Arial" w:cs="Arial"/>
        </w:rPr>
        <w:t xml:space="preserve">. </w:t>
      </w:r>
      <w:r w:rsidRPr="001F14AE">
        <w:rPr>
          <w:rFonts w:ascii="Arial" w:hAnsi="Arial" w:cs="Arial"/>
        </w:rPr>
        <w:t>This requirement has since expanded to cover all aspects of Position</w:t>
      </w:r>
      <w:r>
        <w:rPr>
          <w:rFonts w:ascii="Arial" w:hAnsi="Arial" w:cs="Arial"/>
        </w:rPr>
        <w:t>ing</w:t>
      </w:r>
      <w:r w:rsidRPr="001F14AE">
        <w:rPr>
          <w:rFonts w:ascii="Arial" w:hAnsi="Arial" w:cs="Arial"/>
        </w:rPr>
        <w:t xml:space="preserve">, Navigation </w:t>
      </w:r>
      <w:r>
        <w:rPr>
          <w:rFonts w:ascii="Arial" w:hAnsi="Arial" w:cs="Arial"/>
        </w:rPr>
        <w:t>and</w:t>
      </w:r>
      <w:r w:rsidRPr="001F14AE">
        <w:rPr>
          <w:rFonts w:ascii="Arial" w:hAnsi="Arial" w:cs="Arial"/>
        </w:rPr>
        <w:t xml:space="preserve"> Timing (PNT) inputs required </w:t>
      </w:r>
      <w:r>
        <w:rPr>
          <w:rFonts w:ascii="Arial" w:hAnsi="Arial" w:cs="Arial"/>
        </w:rPr>
        <w:t xml:space="preserve">by </w:t>
      </w:r>
      <w:r w:rsidRPr="001F14AE">
        <w:rPr>
          <w:rFonts w:ascii="Arial" w:hAnsi="Arial" w:cs="Arial"/>
        </w:rPr>
        <w:t>both ship and shore to enable e-Navigation.</w:t>
      </w:r>
    </w:p>
    <w:p w:rsidR="00647B79" w:rsidRDefault="00647B79" w:rsidP="00647B79">
      <w:pPr>
        <w:pStyle w:val="Corpsdetexte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647B79" w:rsidRPr="001F14AE" w:rsidRDefault="00647B79" w:rsidP="00D222EB">
      <w:pPr>
        <w:pStyle w:val="Corpsdetexte"/>
        <w:jc w:val="both"/>
        <w:rPr>
          <w:rFonts w:ascii="Arial" w:hAnsi="Arial" w:cs="Arial"/>
        </w:rPr>
      </w:pPr>
      <w:r w:rsidRPr="001F14AE">
        <w:rPr>
          <w:rFonts w:ascii="Arial" w:hAnsi="Arial" w:cs="Arial"/>
        </w:rPr>
        <w:t>All aspects of Position</w:t>
      </w:r>
      <w:r>
        <w:rPr>
          <w:rFonts w:ascii="Arial" w:hAnsi="Arial" w:cs="Arial"/>
        </w:rPr>
        <w:t>ing</w:t>
      </w:r>
      <w:r w:rsidRPr="001F14AE">
        <w:rPr>
          <w:rFonts w:ascii="Arial" w:hAnsi="Arial" w:cs="Arial"/>
        </w:rPr>
        <w:t>, Navigation and Timing systems</w:t>
      </w:r>
      <w:r>
        <w:rPr>
          <w:rFonts w:ascii="Arial" w:hAnsi="Arial" w:cs="Arial"/>
        </w:rPr>
        <w:t xml:space="preserve"> including </w:t>
      </w:r>
      <w:r w:rsidRPr="001F14AE">
        <w:rPr>
          <w:rFonts w:ascii="Arial" w:hAnsi="Arial" w:cs="Arial"/>
        </w:rPr>
        <w:t>resilien</w:t>
      </w:r>
      <w:r>
        <w:rPr>
          <w:rFonts w:ascii="Arial" w:hAnsi="Arial" w:cs="Arial"/>
        </w:rPr>
        <w:t>ce</w:t>
      </w:r>
      <w:r w:rsidRPr="001F14AE">
        <w:rPr>
          <w:rFonts w:ascii="Arial" w:hAnsi="Arial" w:cs="Arial"/>
        </w:rPr>
        <w:t>, reliab</w:t>
      </w:r>
      <w:r>
        <w:rPr>
          <w:rFonts w:ascii="Arial" w:hAnsi="Arial" w:cs="Arial"/>
        </w:rPr>
        <w:t xml:space="preserve">ility and </w:t>
      </w:r>
      <w:r w:rsidRPr="001F14AE">
        <w:rPr>
          <w:rFonts w:ascii="Arial" w:hAnsi="Arial" w:cs="Arial"/>
        </w:rPr>
        <w:t>integrity.</w:t>
      </w:r>
    </w:p>
    <w:p w:rsidR="00647B79" w:rsidRDefault="00647B79" w:rsidP="00647B79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</w:p>
    <w:p w:rsidR="00647B79" w:rsidRDefault="00647B79" w:rsidP="00D222EB">
      <w:pPr>
        <w:pStyle w:val="Corpsdetexte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World-Wide Radionavigation Plan (WWRNP)</w:t>
      </w:r>
      <w:r w:rsidR="00D222EB">
        <w:rPr>
          <w:rFonts w:ascii="Arial" w:hAnsi="Arial" w:cs="Arial"/>
        </w:rPr>
        <w:t>;</w:t>
      </w:r>
    </w:p>
    <w:p w:rsidR="00647B79" w:rsidRDefault="00647B79" w:rsidP="00D222EB">
      <w:pPr>
        <w:pStyle w:val="Corpsdetexte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PNT Requirements for e-Navigation;</w:t>
      </w:r>
    </w:p>
    <w:p w:rsidR="00647B79" w:rsidRPr="001F14AE" w:rsidRDefault="00647B79" w:rsidP="00D222EB">
      <w:pPr>
        <w:pStyle w:val="Corpsdetexte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1F14AE">
        <w:rPr>
          <w:rFonts w:ascii="Arial" w:hAnsi="Arial" w:cs="Arial"/>
        </w:rPr>
        <w:t>adar</w:t>
      </w:r>
      <w:r>
        <w:rPr>
          <w:rFonts w:ascii="Arial" w:hAnsi="Arial" w:cs="Arial"/>
        </w:rPr>
        <w:t xml:space="preserve"> technology</w:t>
      </w:r>
      <w:r w:rsidRPr="001F14AE">
        <w:rPr>
          <w:rFonts w:ascii="Arial" w:hAnsi="Arial" w:cs="Arial"/>
        </w:rPr>
        <w:t>, and associated aids to navigation</w:t>
      </w:r>
      <w:r>
        <w:rPr>
          <w:rFonts w:ascii="Arial" w:hAnsi="Arial" w:cs="Arial"/>
        </w:rPr>
        <w:t>;</w:t>
      </w:r>
    </w:p>
    <w:p w:rsidR="00647B79" w:rsidRDefault="00647B79" w:rsidP="00D222EB">
      <w:pPr>
        <w:pStyle w:val="Corpsdetexte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1F14AE">
        <w:rPr>
          <w:rFonts w:ascii="Arial" w:hAnsi="Arial" w:cs="Arial"/>
        </w:rPr>
        <w:t>errestrial positioning systems</w:t>
      </w:r>
      <w:r>
        <w:rPr>
          <w:rFonts w:ascii="Arial" w:hAnsi="Arial" w:cs="Arial"/>
        </w:rPr>
        <w:t>;</w:t>
      </w:r>
    </w:p>
    <w:p w:rsidR="00647B79" w:rsidRDefault="00647B79" w:rsidP="00D222EB">
      <w:pPr>
        <w:pStyle w:val="Corpsdetexte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 w:rsidRPr="001F14AE">
        <w:rPr>
          <w:rFonts w:ascii="Arial" w:hAnsi="Arial" w:cs="Arial"/>
        </w:rPr>
        <w:t>GNSS and its augmentation</w:t>
      </w:r>
      <w:r>
        <w:rPr>
          <w:rFonts w:ascii="Arial" w:hAnsi="Arial" w:cs="Arial"/>
        </w:rPr>
        <w:t>;</w:t>
      </w:r>
    </w:p>
    <w:p w:rsidR="00647B79" w:rsidRDefault="00647B79" w:rsidP="00D222EB">
      <w:pPr>
        <w:pStyle w:val="Corpsdetexte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requirement for terrestrial backup systems for GNSS</w:t>
      </w:r>
      <w:r w:rsidR="00D222EB">
        <w:rPr>
          <w:rFonts w:ascii="Arial" w:hAnsi="Arial" w:cs="Arial"/>
        </w:rPr>
        <w:t>;</w:t>
      </w:r>
    </w:p>
    <w:p w:rsidR="00647B79" w:rsidRPr="001F14AE" w:rsidRDefault="00647B79" w:rsidP="00D222EB">
      <w:pPr>
        <w:pStyle w:val="Corpsdetexte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Systems using Signals of Opportunity;</w:t>
      </w:r>
    </w:p>
    <w:p w:rsidR="00647B79" w:rsidRPr="001F14AE" w:rsidRDefault="00647B79" w:rsidP="00D222EB">
      <w:pPr>
        <w:pStyle w:val="Corpsdetexte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1F14AE">
        <w:rPr>
          <w:rFonts w:ascii="Arial" w:hAnsi="Arial" w:cs="Arial"/>
        </w:rPr>
        <w:t xml:space="preserve">isual &amp; optical </w:t>
      </w:r>
      <w:r>
        <w:rPr>
          <w:rFonts w:ascii="Arial" w:hAnsi="Arial" w:cs="Arial"/>
        </w:rPr>
        <w:t xml:space="preserve">positioning/navigation </w:t>
      </w:r>
      <w:r w:rsidRPr="001F14AE">
        <w:rPr>
          <w:rFonts w:ascii="Arial" w:hAnsi="Arial" w:cs="Arial"/>
        </w:rPr>
        <w:t>techniques</w:t>
      </w:r>
      <w:r>
        <w:rPr>
          <w:rFonts w:ascii="Arial" w:hAnsi="Arial" w:cs="Arial"/>
        </w:rPr>
        <w:t>;</w:t>
      </w:r>
    </w:p>
    <w:p w:rsidR="00647B79" w:rsidRPr="001F14AE" w:rsidRDefault="00647B79" w:rsidP="00D222EB">
      <w:pPr>
        <w:pStyle w:val="Corpsdetexte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1F14AE">
        <w:rPr>
          <w:rFonts w:ascii="Arial" w:hAnsi="Arial" w:cs="Arial"/>
        </w:rPr>
        <w:t>nertial navigation techniques</w:t>
      </w:r>
      <w:r>
        <w:rPr>
          <w:rFonts w:ascii="Arial" w:hAnsi="Arial" w:cs="Arial"/>
        </w:rPr>
        <w:t>;</w:t>
      </w:r>
    </w:p>
    <w:p w:rsidR="00647B79" w:rsidRPr="001F14AE" w:rsidRDefault="00647B79" w:rsidP="00D222EB">
      <w:pPr>
        <w:pStyle w:val="Corpsdetexte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1F14AE">
        <w:rPr>
          <w:rFonts w:ascii="Arial" w:hAnsi="Arial" w:cs="Arial"/>
        </w:rPr>
        <w:t>ffective fusion and integration of available PNT data</w:t>
      </w:r>
      <w:r>
        <w:rPr>
          <w:rFonts w:ascii="Arial" w:hAnsi="Arial" w:cs="Arial"/>
        </w:rPr>
        <w:t>;</w:t>
      </w:r>
    </w:p>
    <w:p w:rsidR="00647B79" w:rsidRDefault="00647B79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833582">
        <w:rPr>
          <w:rFonts w:ascii="Arial" w:hAnsi="Arial" w:cs="Arial"/>
        </w:rPr>
        <w:t>PNT Performance Monitoring;</w:t>
      </w:r>
    </w:p>
    <w:p w:rsidR="00647B79" w:rsidRPr="00833582" w:rsidRDefault="00647B79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Development of the IALA Marine Beacon DGNSS concept</w:t>
      </w:r>
      <w:r w:rsidR="00D222EB">
        <w:rPr>
          <w:rFonts w:ascii="Arial" w:hAnsi="Arial" w:cs="Arial"/>
        </w:rPr>
        <w:t>;</w:t>
      </w:r>
    </w:p>
    <w:p w:rsidR="00647B79" w:rsidRPr="00833582" w:rsidRDefault="00D222EB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833582">
        <w:rPr>
          <w:rFonts w:ascii="Arial" w:hAnsi="Arial" w:cs="Arial"/>
        </w:rPr>
        <w:t>iais</w:t>
      </w:r>
      <w:r>
        <w:rPr>
          <w:rFonts w:ascii="Arial" w:hAnsi="Arial" w:cs="Arial"/>
        </w:rPr>
        <w:t>on</w:t>
      </w:r>
      <w:r w:rsidR="00647B79" w:rsidRPr="00833582">
        <w:rPr>
          <w:rFonts w:ascii="Arial" w:hAnsi="Arial" w:cs="Arial"/>
        </w:rPr>
        <w:t xml:space="preserve"> with </w:t>
      </w:r>
      <w:r w:rsidR="00647B79">
        <w:rPr>
          <w:rFonts w:ascii="Arial" w:hAnsi="Arial" w:cs="Arial"/>
        </w:rPr>
        <w:t xml:space="preserve">IMO, </w:t>
      </w:r>
      <w:r w:rsidR="00647B79" w:rsidRPr="00833582">
        <w:rPr>
          <w:rFonts w:ascii="Arial" w:hAnsi="Arial" w:cs="Arial"/>
        </w:rPr>
        <w:t>IEC, ITU, CIRM, RTCM and other bodies on</w:t>
      </w:r>
      <w:r>
        <w:rPr>
          <w:rFonts w:ascii="Arial" w:hAnsi="Arial" w:cs="Arial"/>
        </w:rPr>
        <w:t xml:space="preserve"> PNT matters.</w:t>
      </w:r>
    </w:p>
    <w:p w:rsidR="00647B79" w:rsidRPr="00833582" w:rsidRDefault="00647B79" w:rsidP="00647B79">
      <w:pPr>
        <w:rPr>
          <w:rFonts w:ascii="Arial" w:hAnsi="Arial" w:cs="Arial"/>
        </w:rPr>
      </w:pPr>
    </w:p>
    <w:p w:rsidR="00647B79" w:rsidRDefault="00647B79" w:rsidP="00647B79">
      <w:pPr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647B79" w:rsidRDefault="00647B79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54675F">
        <w:rPr>
          <w:rFonts w:ascii="Arial" w:hAnsi="Arial" w:cs="Arial"/>
        </w:rPr>
        <w:t>Appropriate draft Standards, Recommendations, Guidelines and Product Specifications, etc., to fulfil the tasks assigned to the Working Group in the Committee Work Programme</w:t>
      </w:r>
      <w:r>
        <w:rPr>
          <w:rFonts w:ascii="Arial" w:hAnsi="Arial" w:cs="Arial"/>
        </w:rPr>
        <w:t>;</w:t>
      </w:r>
    </w:p>
    <w:p w:rsidR="00647B79" w:rsidRDefault="00647B79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Information and relevant subtasks requested from other Working Groups within the Committee for them to fulfil their tasks;</w:t>
      </w:r>
    </w:p>
    <w:p w:rsidR="00647B79" w:rsidRPr="00D10720" w:rsidRDefault="00647B79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  <w:lang w:val="fr-FR"/>
          <w:rPrChange w:id="101" w:author="Marie-Helene" w:date="2015-10-29T22:46:00Z">
            <w:rPr>
              <w:rFonts w:ascii="Arial" w:hAnsi="Arial" w:cs="Arial"/>
            </w:rPr>
          </w:rPrChange>
        </w:rPr>
      </w:pPr>
      <w:r w:rsidRPr="00D10720">
        <w:rPr>
          <w:rFonts w:ascii="Arial" w:hAnsi="Arial" w:cs="Arial"/>
          <w:lang w:val="fr-FR"/>
          <w:rPrChange w:id="102" w:author="Marie-Helene" w:date="2015-10-29T22:46:00Z">
            <w:rPr>
              <w:rFonts w:ascii="Arial" w:hAnsi="Arial" w:cs="Arial"/>
            </w:rPr>
          </w:rPrChange>
        </w:rPr>
        <w:t xml:space="preserve">Draft liaison notes etc. as appropriate. </w:t>
      </w:r>
    </w:p>
    <w:p w:rsidR="00647B79" w:rsidRPr="00D10720" w:rsidRDefault="00647B79" w:rsidP="00647B79">
      <w:pPr>
        <w:rPr>
          <w:rFonts w:ascii="Arial" w:hAnsi="Arial" w:cs="Arial"/>
          <w:bCs/>
          <w:lang w:val="fr-FR"/>
          <w:rPrChange w:id="103" w:author="Marie-Helene" w:date="2015-10-29T22:46:00Z">
            <w:rPr>
              <w:rFonts w:ascii="Arial" w:hAnsi="Arial" w:cs="Arial"/>
              <w:bCs/>
            </w:rPr>
          </w:rPrChange>
        </w:rPr>
      </w:pPr>
    </w:p>
    <w:p w:rsidR="00647B79" w:rsidRPr="00D10720" w:rsidRDefault="00647B79" w:rsidP="00647B79">
      <w:pPr>
        <w:rPr>
          <w:rFonts w:ascii="Arial" w:hAnsi="Arial" w:cs="Arial"/>
          <w:bCs/>
          <w:lang w:val="fr-FR"/>
          <w:rPrChange w:id="104" w:author="Marie-Helene" w:date="2015-10-29T22:46:00Z">
            <w:rPr>
              <w:rFonts w:ascii="Arial" w:hAnsi="Arial" w:cs="Arial"/>
              <w:bCs/>
            </w:rPr>
          </w:rPrChange>
        </w:rPr>
      </w:pPr>
    </w:p>
    <w:p w:rsidR="00647B79" w:rsidRPr="00D10720" w:rsidRDefault="00647B79" w:rsidP="00647B79">
      <w:pPr>
        <w:rPr>
          <w:rFonts w:ascii="Arial" w:hAnsi="Arial" w:cs="Arial"/>
          <w:bCs/>
          <w:lang w:val="fr-FR"/>
          <w:rPrChange w:id="105" w:author="Marie-Helene" w:date="2015-10-29T22:46:00Z">
            <w:rPr>
              <w:rFonts w:ascii="Arial" w:hAnsi="Arial" w:cs="Arial"/>
              <w:bCs/>
            </w:rPr>
          </w:rPrChange>
        </w:rPr>
      </w:pPr>
    </w:p>
    <w:p w:rsidR="00360BB7" w:rsidRPr="00D10720" w:rsidRDefault="00360BB7" w:rsidP="006F3D80">
      <w:pPr>
        <w:rPr>
          <w:lang w:val="fr-FR"/>
          <w:rPrChange w:id="106" w:author="Marie-Helene" w:date="2015-10-29T22:46:00Z">
            <w:rPr/>
          </w:rPrChange>
        </w:rPr>
      </w:pPr>
    </w:p>
    <w:sectPr w:rsidR="00360BB7" w:rsidRPr="00D10720" w:rsidSect="00144BEF">
      <w:headerReference w:type="default" r:id="rId16"/>
      <w:pgSz w:w="11906" w:h="16838"/>
      <w:pgMar w:top="1417" w:right="1417" w:bottom="1134" w:left="1417" w:header="709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C5" w:rsidRDefault="00A941C5" w:rsidP="00427C35">
      <w:r>
        <w:separator/>
      </w:r>
    </w:p>
  </w:endnote>
  <w:endnote w:type="continuationSeparator" w:id="0">
    <w:p w:rsidR="00A941C5" w:rsidRDefault="00A941C5" w:rsidP="0042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631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6ACA" w:rsidRDefault="007745F4" w:rsidP="00427C35">
        <w:pPr>
          <w:pStyle w:val="Pieddepage"/>
          <w:pBdr>
            <w:top w:val="single" w:sz="4" w:space="1" w:color="auto"/>
          </w:pBdr>
          <w:jc w:val="center"/>
        </w:pPr>
        <w:r>
          <w:fldChar w:fldCharType="begin"/>
        </w:r>
        <w:r w:rsidR="008F6ACA">
          <w:instrText xml:space="preserve"> PAGE   \* MERGEFORMAT </w:instrText>
        </w:r>
        <w:r>
          <w:fldChar w:fldCharType="separate"/>
        </w:r>
        <w:r w:rsidR="00D107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6ACA" w:rsidRDefault="008F6AC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C5" w:rsidRDefault="00A941C5" w:rsidP="00427C35">
      <w:r>
        <w:separator/>
      </w:r>
    </w:p>
  </w:footnote>
  <w:footnote w:type="continuationSeparator" w:id="0">
    <w:p w:rsidR="00A941C5" w:rsidRDefault="00A941C5" w:rsidP="00427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39F" w:rsidRDefault="0084239F" w:rsidP="0084239F">
    <w:pPr>
      <w:pStyle w:val="En-tte"/>
      <w:wordWrap w:val="0"/>
      <w:jc w:val="right"/>
      <w:rPr>
        <w:rFonts w:eastAsiaTheme="minorEastAsia"/>
        <w:lang w:val="en-US" w:eastAsia="ja-JP"/>
      </w:rPr>
    </w:pPr>
    <w:r>
      <w:rPr>
        <w:rFonts w:eastAsiaTheme="minorEastAsia"/>
        <w:lang w:val="en-US" w:eastAsia="ja-JP"/>
      </w:rPr>
      <w:t>ENAV17-</w:t>
    </w:r>
    <w:r w:rsidR="00864471">
      <w:rPr>
        <w:rFonts w:eastAsiaTheme="minorEastAsia" w:hint="eastAsia"/>
        <w:lang w:val="en-US" w:eastAsia="ja-JP"/>
      </w:rPr>
      <w:t>14</w:t>
    </w:r>
    <w:r>
      <w:rPr>
        <w:rFonts w:eastAsiaTheme="minorEastAsia"/>
        <w:lang w:val="en-US" w:eastAsia="ja-JP"/>
      </w:rPr>
      <w:t>.</w:t>
    </w:r>
    <w:r w:rsidR="00FB4E0C">
      <w:rPr>
        <w:rFonts w:eastAsiaTheme="minorEastAsia" w:hint="eastAsia"/>
        <w:lang w:val="en-US" w:eastAsia="ja-JP"/>
      </w:rPr>
      <w:t>2.25</w:t>
    </w:r>
  </w:p>
  <w:p w:rsidR="00985EA2" w:rsidRDefault="0084239F" w:rsidP="0084239F">
    <w:pPr>
      <w:pStyle w:val="En-tte"/>
      <w:wordWrap w:val="0"/>
      <w:jc w:val="right"/>
      <w:rPr>
        <w:rFonts w:eastAsiaTheme="minorEastAsia"/>
        <w:lang w:val="en-US" w:eastAsia="ja-JP"/>
      </w:rPr>
    </w:pPr>
    <w:r>
      <w:rPr>
        <w:rFonts w:eastAsiaTheme="minorEastAsia"/>
        <w:lang w:val="en-US" w:eastAsia="ja-JP"/>
      </w:rPr>
      <w:t xml:space="preserve">Formerly </w:t>
    </w:r>
    <w:r w:rsidR="00985EA2">
      <w:rPr>
        <w:rFonts w:eastAsiaTheme="minorEastAsia" w:hint="eastAsia"/>
        <w:lang w:val="en-US" w:eastAsia="ja-JP"/>
      </w:rPr>
      <w:t>ENAV</w:t>
    </w:r>
    <w:del w:id="0" w:author="lighthouse" w:date="2015-10-29T19:32:00Z">
      <w:r w:rsidR="00985EA2" w:rsidDel="00864471">
        <w:rPr>
          <w:rFonts w:eastAsiaTheme="minorEastAsia" w:hint="eastAsia"/>
          <w:lang w:val="en-US" w:eastAsia="ja-JP"/>
        </w:rPr>
        <w:delText>16-14.1.21</w:delText>
      </w:r>
    </w:del>
    <w:ins w:id="1" w:author="lighthouse" w:date="2015-10-29T19:32:00Z">
      <w:r w:rsidR="00864471">
        <w:rPr>
          <w:rFonts w:eastAsiaTheme="minorEastAsia" w:hint="eastAsia"/>
          <w:lang w:val="en-US" w:eastAsia="ja-JP"/>
        </w:rPr>
        <w:t>17-8.1</w: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D80" w:rsidRDefault="002D39C4" w:rsidP="002D39C4">
    <w:pPr>
      <w:pStyle w:val="En-tte"/>
    </w:pPr>
    <w:r w:rsidRPr="002D39C4">
      <w:t>ENAV Committee WG Terms of Reference</w:t>
    </w:r>
    <w:r>
      <w:tab/>
    </w:r>
    <w:r>
      <w:tab/>
      <w:t>December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3A5E"/>
    <w:multiLevelType w:val="hybridMultilevel"/>
    <w:tmpl w:val="7BF610C4"/>
    <w:lvl w:ilvl="0" w:tplc="8AD80A72">
      <w:start w:val="1"/>
      <w:numFmt w:val="decimal"/>
      <w:pStyle w:val="Titre1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0F94"/>
    <w:multiLevelType w:val="hybridMultilevel"/>
    <w:tmpl w:val="93209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436B4"/>
    <w:multiLevelType w:val="hybridMultilevel"/>
    <w:tmpl w:val="B7049D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FA6AE0"/>
    <w:multiLevelType w:val="hybridMultilevel"/>
    <w:tmpl w:val="BFE421F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B12D7"/>
    <w:multiLevelType w:val="hybridMultilevel"/>
    <w:tmpl w:val="CA7CA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B508C"/>
    <w:multiLevelType w:val="hybridMultilevel"/>
    <w:tmpl w:val="B6880C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B1F622C"/>
    <w:multiLevelType w:val="hybridMultilevel"/>
    <w:tmpl w:val="E0C8E9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921F8B"/>
    <w:multiLevelType w:val="hybridMultilevel"/>
    <w:tmpl w:val="995493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4544"/>
    <w:multiLevelType w:val="hybridMultilevel"/>
    <w:tmpl w:val="F9EC54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A53C93"/>
    <w:multiLevelType w:val="hybridMultilevel"/>
    <w:tmpl w:val="1AE05D3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3D424233"/>
    <w:multiLevelType w:val="hybridMultilevel"/>
    <w:tmpl w:val="AD24B8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6E780A"/>
    <w:multiLevelType w:val="hybridMultilevel"/>
    <w:tmpl w:val="C7967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770071"/>
    <w:multiLevelType w:val="hybridMultilevel"/>
    <w:tmpl w:val="004A5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CB2443"/>
    <w:multiLevelType w:val="hybridMultilevel"/>
    <w:tmpl w:val="93B03A1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A0697B"/>
    <w:multiLevelType w:val="hybridMultilevel"/>
    <w:tmpl w:val="440877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D2E2C3D"/>
    <w:multiLevelType w:val="hybridMultilevel"/>
    <w:tmpl w:val="AB8EDFE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4F5BF9"/>
    <w:multiLevelType w:val="hybridMultilevel"/>
    <w:tmpl w:val="DE2E249A"/>
    <w:lvl w:ilvl="0" w:tplc="70F2828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D61CC"/>
    <w:multiLevelType w:val="hybridMultilevel"/>
    <w:tmpl w:val="12C0C2C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280BBD"/>
    <w:multiLevelType w:val="hybridMultilevel"/>
    <w:tmpl w:val="2CD8BE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2DC3B63"/>
    <w:multiLevelType w:val="hybridMultilevel"/>
    <w:tmpl w:val="30129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21"/>
  </w:num>
  <w:num w:numId="5">
    <w:abstractNumId w:val="2"/>
  </w:num>
  <w:num w:numId="6">
    <w:abstractNumId w:val="10"/>
  </w:num>
  <w:num w:numId="7">
    <w:abstractNumId w:val="7"/>
  </w:num>
  <w:num w:numId="8">
    <w:abstractNumId w:val="18"/>
  </w:num>
  <w:num w:numId="9">
    <w:abstractNumId w:val="6"/>
  </w:num>
  <w:num w:numId="10">
    <w:abstractNumId w:val="11"/>
  </w:num>
  <w:num w:numId="11">
    <w:abstractNumId w:val="16"/>
  </w:num>
  <w:num w:numId="12">
    <w:abstractNumId w:val="17"/>
  </w:num>
  <w:num w:numId="13">
    <w:abstractNumId w:val="15"/>
  </w:num>
  <w:num w:numId="14">
    <w:abstractNumId w:val="20"/>
  </w:num>
  <w:num w:numId="15">
    <w:abstractNumId w:val="21"/>
  </w:num>
  <w:num w:numId="16">
    <w:abstractNumId w:val="19"/>
  </w:num>
  <w:num w:numId="17">
    <w:abstractNumId w:val="4"/>
  </w:num>
  <w:num w:numId="18">
    <w:abstractNumId w:val="12"/>
  </w:num>
  <w:num w:numId="19">
    <w:abstractNumId w:val="5"/>
  </w:num>
  <w:num w:numId="20">
    <w:abstractNumId w:val="8"/>
  </w:num>
  <w:num w:numId="21">
    <w:abstractNumId w:val="13"/>
  </w:num>
  <w:num w:numId="22">
    <w:abstractNumId w:val="0"/>
  </w:num>
  <w:num w:numId="23">
    <w:abstractNumId w:val="9"/>
  </w:num>
  <w:num w:numId="24">
    <w:abstractNumId w:val="13"/>
  </w:num>
  <w:num w:numId="25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eve Burrows">
    <w15:presenceInfo w15:providerId="AD" w15:userId="S-1-5-21-276784534-733109002-1849977318-11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trackRevisions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B19"/>
    <w:rsid w:val="0005207A"/>
    <w:rsid w:val="0005756E"/>
    <w:rsid w:val="00070188"/>
    <w:rsid w:val="00094AD1"/>
    <w:rsid w:val="00096CE1"/>
    <w:rsid w:val="000B7193"/>
    <w:rsid w:val="000F13BB"/>
    <w:rsid w:val="000F250D"/>
    <w:rsid w:val="0012564E"/>
    <w:rsid w:val="00144BEF"/>
    <w:rsid w:val="00146D78"/>
    <w:rsid w:val="00151AE6"/>
    <w:rsid w:val="0015411C"/>
    <w:rsid w:val="00154C60"/>
    <w:rsid w:val="00155443"/>
    <w:rsid w:val="001635FF"/>
    <w:rsid w:val="001738EB"/>
    <w:rsid w:val="00193A1A"/>
    <w:rsid w:val="00193B27"/>
    <w:rsid w:val="001D53B2"/>
    <w:rsid w:val="001F41C6"/>
    <w:rsid w:val="001F508F"/>
    <w:rsid w:val="0029575D"/>
    <w:rsid w:val="002A4551"/>
    <w:rsid w:val="002B1062"/>
    <w:rsid w:val="002B361E"/>
    <w:rsid w:val="002B5A4A"/>
    <w:rsid w:val="002C3CAE"/>
    <w:rsid w:val="002D0EC5"/>
    <w:rsid w:val="002D39C4"/>
    <w:rsid w:val="002D54FB"/>
    <w:rsid w:val="002F4366"/>
    <w:rsid w:val="002F7075"/>
    <w:rsid w:val="00306021"/>
    <w:rsid w:val="00315C95"/>
    <w:rsid w:val="00327C94"/>
    <w:rsid w:val="00341A16"/>
    <w:rsid w:val="00342AB5"/>
    <w:rsid w:val="00346B36"/>
    <w:rsid w:val="00360297"/>
    <w:rsid w:val="00360BB7"/>
    <w:rsid w:val="003B47A9"/>
    <w:rsid w:val="003B4E13"/>
    <w:rsid w:val="00427C35"/>
    <w:rsid w:val="004302F4"/>
    <w:rsid w:val="004507C0"/>
    <w:rsid w:val="004632E3"/>
    <w:rsid w:val="0048322A"/>
    <w:rsid w:val="00491B9A"/>
    <w:rsid w:val="004B72C0"/>
    <w:rsid w:val="004D41C5"/>
    <w:rsid w:val="004E4BDD"/>
    <w:rsid w:val="004F12D6"/>
    <w:rsid w:val="00536B19"/>
    <w:rsid w:val="0054163D"/>
    <w:rsid w:val="005470CF"/>
    <w:rsid w:val="0056186D"/>
    <w:rsid w:val="005634D7"/>
    <w:rsid w:val="0056530D"/>
    <w:rsid w:val="00566B8C"/>
    <w:rsid w:val="0059296E"/>
    <w:rsid w:val="00595882"/>
    <w:rsid w:val="005A2606"/>
    <w:rsid w:val="005D0387"/>
    <w:rsid w:val="005E4105"/>
    <w:rsid w:val="005E4B44"/>
    <w:rsid w:val="005F1945"/>
    <w:rsid w:val="0060615F"/>
    <w:rsid w:val="00610625"/>
    <w:rsid w:val="0061787C"/>
    <w:rsid w:val="006338B6"/>
    <w:rsid w:val="00641DFB"/>
    <w:rsid w:val="00647B79"/>
    <w:rsid w:val="00691BE3"/>
    <w:rsid w:val="006A008D"/>
    <w:rsid w:val="006B16C8"/>
    <w:rsid w:val="006C19B6"/>
    <w:rsid w:val="006F220F"/>
    <w:rsid w:val="006F328D"/>
    <w:rsid w:val="006F3D80"/>
    <w:rsid w:val="00702A18"/>
    <w:rsid w:val="00740D0E"/>
    <w:rsid w:val="00742251"/>
    <w:rsid w:val="007605FA"/>
    <w:rsid w:val="007745F4"/>
    <w:rsid w:val="007B0A42"/>
    <w:rsid w:val="007B7A72"/>
    <w:rsid w:val="007D0865"/>
    <w:rsid w:val="007D3A47"/>
    <w:rsid w:val="007E16B8"/>
    <w:rsid w:val="007E72F8"/>
    <w:rsid w:val="007F1957"/>
    <w:rsid w:val="008155DC"/>
    <w:rsid w:val="008214E7"/>
    <w:rsid w:val="008300C9"/>
    <w:rsid w:val="0083242D"/>
    <w:rsid w:val="008327B1"/>
    <w:rsid w:val="0084239F"/>
    <w:rsid w:val="00864471"/>
    <w:rsid w:val="00876591"/>
    <w:rsid w:val="008965C8"/>
    <w:rsid w:val="008A1071"/>
    <w:rsid w:val="008A10BA"/>
    <w:rsid w:val="008B56B2"/>
    <w:rsid w:val="008B7675"/>
    <w:rsid w:val="008C5BF6"/>
    <w:rsid w:val="008D2238"/>
    <w:rsid w:val="008D555A"/>
    <w:rsid w:val="008F0064"/>
    <w:rsid w:val="008F2FE4"/>
    <w:rsid w:val="008F6ACA"/>
    <w:rsid w:val="00901B07"/>
    <w:rsid w:val="0090707C"/>
    <w:rsid w:val="00933450"/>
    <w:rsid w:val="00962FA2"/>
    <w:rsid w:val="00985EA2"/>
    <w:rsid w:val="009879F9"/>
    <w:rsid w:val="009A0CC5"/>
    <w:rsid w:val="009B1203"/>
    <w:rsid w:val="009C2AB7"/>
    <w:rsid w:val="009C5FD6"/>
    <w:rsid w:val="009C6820"/>
    <w:rsid w:val="009C7927"/>
    <w:rsid w:val="00A11A2E"/>
    <w:rsid w:val="00A34754"/>
    <w:rsid w:val="00A41893"/>
    <w:rsid w:val="00A46382"/>
    <w:rsid w:val="00A52333"/>
    <w:rsid w:val="00A57697"/>
    <w:rsid w:val="00A72838"/>
    <w:rsid w:val="00A73E48"/>
    <w:rsid w:val="00A941C5"/>
    <w:rsid w:val="00A94DCC"/>
    <w:rsid w:val="00AE0F5A"/>
    <w:rsid w:val="00B03982"/>
    <w:rsid w:val="00B106AD"/>
    <w:rsid w:val="00B13C3E"/>
    <w:rsid w:val="00B17D71"/>
    <w:rsid w:val="00B2068E"/>
    <w:rsid w:val="00B435A0"/>
    <w:rsid w:val="00B47D9C"/>
    <w:rsid w:val="00B5370E"/>
    <w:rsid w:val="00B72D30"/>
    <w:rsid w:val="00B73FBE"/>
    <w:rsid w:val="00B7537C"/>
    <w:rsid w:val="00B75CC2"/>
    <w:rsid w:val="00B92243"/>
    <w:rsid w:val="00BA0E98"/>
    <w:rsid w:val="00BB2657"/>
    <w:rsid w:val="00BC52AB"/>
    <w:rsid w:val="00BE07F1"/>
    <w:rsid w:val="00BF11ED"/>
    <w:rsid w:val="00C123AF"/>
    <w:rsid w:val="00C30EDC"/>
    <w:rsid w:val="00C50375"/>
    <w:rsid w:val="00C57F43"/>
    <w:rsid w:val="00C77873"/>
    <w:rsid w:val="00C97FCD"/>
    <w:rsid w:val="00D10720"/>
    <w:rsid w:val="00D14FC3"/>
    <w:rsid w:val="00D2134C"/>
    <w:rsid w:val="00D222EB"/>
    <w:rsid w:val="00D24B12"/>
    <w:rsid w:val="00D4362B"/>
    <w:rsid w:val="00D62BBD"/>
    <w:rsid w:val="00DC3A75"/>
    <w:rsid w:val="00DD0957"/>
    <w:rsid w:val="00DD304B"/>
    <w:rsid w:val="00DE7343"/>
    <w:rsid w:val="00DF326C"/>
    <w:rsid w:val="00E0124F"/>
    <w:rsid w:val="00E229CB"/>
    <w:rsid w:val="00E31A6E"/>
    <w:rsid w:val="00E41D9C"/>
    <w:rsid w:val="00E43B50"/>
    <w:rsid w:val="00E53AAB"/>
    <w:rsid w:val="00E66D8F"/>
    <w:rsid w:val="00E74674"/>
    <w:rsid w:val="00E84E3A"/>
    <w:rsid w:val="00E86523"/>
    <w:rsid w:val="00EA2828"/>
    <w:rsid w:val="00ED4F08"/>
    <w:rsid w:val="00F039B4"/>
    <w:rsid w:val="00F149AE"/>
    <w:rsid w:val="00F51BEE"/>
    <w:rsid w:val="00F74E32"/>
    <w:rsid w:val="00F868B8"/>
    <w:rsid w:val="00F87C38"/>
    <w:rsid w:val="00F90B4A"/>
    <w:rsid w:val="00F9466D"/>
    <w:rsid w:val="00F94B32"/>
    <w:rsid w:val="00FA44B3"/>
    <w:rsid w:val="00FB4E0C"/>
    <w:rsid w:val="00FB7858"/>
    <w:rsid w:val="00FC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B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itre1">
    <w:name w:val="heading 1"/>
    <w:basedOn w:val="Normal"/>
    <w:next w:val="Corpsdetexte"/>
    <w:link w:val="Titre1Car"/>
    <w:qFormat/>
    <w:rsid w:val="006F3D80"/>
    <w:pPr>
      <w:keepNext/>
      <w:numPr>
        <w:numId w:val="22"/>
      </w:numPr>
      <w:spacing w:before="120" w:after="120"/>
      <w:ind w:left="426" w:hanging="426"/>
      <w:outlineLvl w:val="0"/>
    </w:pPr>
    <w:rPr>
      <w:rFonts w:ascii="Arial Bold" w:hAnsi="Arial Bold"/>
      <w:kern w:val="28"/>
      <w:sz w:val="26"/>
      <w:szCs w:val="26"/>
      <w:lang w:eastAsia="de-D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865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F3D80"/>
    <w:rPr>
      <w:rFonts w:ascii="Arial Bold" w:eastAsia="Times New Roman" w:hAnsi="Arial Bold" w:cs="Times New Roman"/>
      <w:snapToGrid w:val="0"/>
      <w:kern w:val="28"/>
      <w:sz w:val="26"/>
      <w:szCs w:val="26"/>
      <w:lang w:val="en-GB" w:eastAsia="de-DE"/>
    </w:rPr>
  </w:style>
  <w:style w:type="paragraph" w:styleId="Corpsdetexte3">
    <w:name w:val="Body Text 3"/>
    <w:basedOn w:val="Normal"/>
    <w:link w:val="Corpsdetexte3Car"/>
    <w:rsid w:val="00536B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 w:val="22"/>
    </w:rPr>
  </w:style>
  <w:style w:type="character" w:customStyle="1" w:styleId="Corpsdetexte3Car">
    <w:name w:val="Corps de texte 3 Car"/>
    <w:basedOn w:val="Policepardfaut"/>
    <w:link w:val="Corpsdetexte3"/>
    <w:rsid w:val="00536B19"/>
    <w:rPr>
      <w:rFonts w:ascii="Arial" w:eastAsia="Times New Roman" w:hAnsi="Arial" w:cs="Times New Roman"/>
      <w:bCs/>
      <w:i/>
      <w:iCs/>
      <w:snapToGrid w:val="0"/>
      <w:szCs w:val="20"/>
      <w:lang w:val="en-GB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36B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36B1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0E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0EDC"/>
    <w:rPr>
      <w:rFonts w:ascii="Tahoma" w:eastAsia="Times New Roman" w:hAnsi="Tahoma" w:cs="Tahoma"/>
      <w:snapToGrid w:val="0"/>
      <w:sz w:val="16"/>
      <w:szCs w:val="16"/>
      <w:lang w:val="en-GB"/>
    </w:rPr>
  </w:style>
  <w:style w:type="character" w:styleId="Lienhypertexte">
    <w:name w:val="Hyperlink"/>
    <w:uiPriority w:val="99"/>
    <w:rsid w:val="00C30EDC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C30EDC"/>
    <w:pPr>
      <w:spacing w:before="360"/>
    </w:pPr>
    <w:rPr>
      <w:rFonts w:ascii="Arial Bold" w:hAnsi="Arial Bold" w:cs="Arial"/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30EDC"/>
    <w:pPr>
      <w:keepLines/>
      <w:widowControl/>
      <w:spacing w:before="480" w:after="0" w:line="276" w:lineRule="auto"/>
      <w:outlineLvl w:val="9"/>
    </w:pPr>
    <w:rPr>
      <w:rFonts w:ascii="Cambria" w:eastAsia="MS Gothic" w:hAnsi="Cambria"/>
      <w:bCs/>
      <w:snapToGrid/>
      <w:color w:val="365F91"/>
      <w:kern w:val="0"/>
      <w:szCs w:val="28"/>
      <w:lang w:val="en-US" w:eastAsia="ja-JP"/>
    </w:rPr>
  </w:style>
  <w:style w:type="paragraph" w:styleId="En-tte">
    <w:name w:val="header"/>
    <w:basedOn w:val="Normal"/>
    <w:link w:val="En-tteCar"/>
    <w:unhideWhenUsed/>
    <w:rsid w:val="00427C35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Paragraphedeliste">
    <w:name w:val="List Paragraph"/>
    <w:basedOn w:val="Normal"/>
    <w:uiPriority w:val="34"/>
    <w:qFormat/>
    <w:rsid w:val="0056530D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56530D"/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6530D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56530D"/>
    <w:rPr>
      <w:vertAlign w:val="superscript"/>
    </w:rPr>
  </w:style>
  <w:style w:type="paragraph" w:styleId="Sansinterligne">
    <w:name w:val="No Spacing"/>
    <w:uiPriority w:val="1"/>
    <w:qFormat/>
    <w:rsid w:val="00327C9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itre">
    <w:name w:val="Title"/>
    <w:basedOn w:val="Normal"/>
    <w:next w:val="Sous-titre"/>
    <w:link w:val="TitreCar"/>
    <w:qFormat/>
    <w:rsid w:val="006F3D80"/>
    <w:pPr>
      <w:widowControl/>
      <w:suppressAutoHyphens/>
      <w:spacing w:before="240" w:after="60"/>
      <w:jc w:val="center"/>
    </w:pPr>
    <w:rPr>
      <w:rFonts w:ascii="Arial" w:hAnsi="Arial" w:cs="Arial"/>
      <w:b/>
      <w:bCs/>
      <w:snapToGrid/>
      <w:kern w:val="1"/>
      <w:sz w:val="32"/>
      <w:szCs w:val="32"/>
      <w:lang w:val="de-DE" w:eastAsia="ar-SA"/>
    </w:rPr>
  </w:style>
  <w:style w:type="character" w:customStyle="1" w:styleId="TitreCar">
    <w:name w:val="Titre Car"/>
    <w:basedOn w:val="Policepardfaut"/>
    <w:link w:val="Titre"/>
    <w:rsid w:val="006F3D80"/>
    <w:rPr>
      <w:rFonts w:ascii="Arial" w:eastAsia="Times New Roman" w:hAnsi="Arial" w:cs="Arial"/>
      <w:b/>
      <w:bCs/>
      <w:kern w:val="1"/>
      <w:sz w:val="32"/>
      <w:szCs w:val="32"/>
      <w:lang w:val="de-DE"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F3D8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F3D80"/>
    <w:rPr>
      <w:rFonts w:asciiTheme="majorHAnsi" w:eastAsiaTheme="majorEastAsia" w:hAnsiTheme="majorHAnsi" w:cstheme="majorBidi"/>
      <w:i/>
      <w:iCs/>
      <w:snapToGrid w:val="0"/>
      <w:color w:val="4F81BD" w:themeColor="accent1"/>
      <w:spacing w:val="15"/>
      <w:sz w:val="24"/>
      <w:szCs w:val="24"/>
      <w:lang w:val="en-GB"/>
    </w:rPr>
  </w:style>
  <w:style w:type="character" w:customStyle="1" w:styleId="Titre2Car">
    <w:name w:val="Titre 2 Car"/>
    <w:basedOn w:val="Policepardfaut"/>
    <w:link w:val="Titre2"/>
    <w:uiPriority w:val="9"/>
    <w:semiHidden/>
    <w:rsid w:val="00E86523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E66D8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66D8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66D8F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6D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6D8F"/>
    <w:rPr>
      <w:rFonts w:ascii="Times New Roman" w:eastAsia="Times New Roman" w:hAnsi="Times New Roman" w:cs="Times New Roman"/>
      <w:b/>
      <w:bCs/>
      <w:snapToGrid w:val="0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B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itre1">
    <w:name w:val="heading 1"/>
    <w:basedOn w:val="Normal"/>
    <w:next w:val="Corpsdetexte"/>
    <w:link w:val="Titre1Car"/>
    <w:qFormat/>
    <w:rsid w:val="006F3D80"/>
    <w:pPr>
      <w:keepNext/>
      <w:numPr>
        <w:numId w:val="22"/>
      </w:numPr>
      <w:spacing w:before="120" w:after="120"/>
      <w:ind w:left="426" w:hanging="426"/>
      <w:outlineLvl w:val="0"/>
    </w:pPr>
    <w:rPr>
      <w:rFonts w:ascii="Arial Bold" w:hAnsi="Arial Bold"/>
      <w:kern w:val="28"/>
      <w:sz w:val="26"/>
      <w:szCs w:val="26"/>
      <w:lang w:eastAsia="de-D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865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F3D80"/>
    <w:rPr>
      <w:rFonts w:ascii="Arial Bold" w:eastAsia="Times New Roman" w:hAnsi="Arial Bold" w:cs="Times New Roman"/>
      <w:snapToGrid w:val="0"/>
      <w:kern w:val="28"/>
      <w:sz w:val="26"/>
      <w:szCs w:val="26"/>
      <w:lang w:val="en-GB" w:eastAsia="de-DE"/>
    </w:rPr>
  </w:style>
  <w:style w:type="paragraph" w:styleId="Corpsdetexte3">
    <w:name w:val="Body Text 3"/>
    <w:basedOn w:val="Normal"/>
    <w:link w:val="Corpsdetexte3Car"/>
    <w:rsid w:val="00536B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 w:val="22"/>
    </w:rPr>
  </w:style>
  <w:style w:type="character" w:customStyle="1" w:styleId="Corpsdetexte3Car">
    <w:name w:val="Corps de texte 3 Car"/>
    <w:basedOn w:val="Policepardfaut"/>
    <w:link w:val="Corpsdetexte3"/>
    <w:rsid w:val="00536B19"/>
    <w:rPr>
      <w:rFonts w:ascii="Arial" w:eastAsia="Times New Roman" w:hAnsi="Arial" w:cs="Times New Roman"/>
      <w:bCs/>
      <w:i/>
      <w:iCs/>
      <w:snapToGrid w:val="0"/>
      <w:szCs w:val="20"/>
      <w:lang w:val="en-GB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36B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36B1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0E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0EDC"/>
    <w:rPr>
      <w:rFonts w:ascii="Tahoma" w:eastAsia="Times New Roman" w:hAnsi="Tahoma" w:cs="Tahoma"/>
      <w:snapToGrid w:val="0"/>
      <w:sz w:val="16"/>
      <w:szCs w:val="16"/>
      <w:lang w:val="en-GB"/>
    </w:rPr>
  </w:style>
  <w:style w:type="character" w:styleId="Lienhypertexte">
    <w:name w:val="Hyperlink"/>
    <w:uiPriority w:val="99"/>
    <w:rsid w:val="00C30EDC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C30EDC"/>
    <w:pPr>
      <w:spacing w:before="360"/>
    </w:pPr>
    <w:rPr>
      <w:rFonts w:ascii="Arial Bold" w:hAnsi="Arial Bold" w:cs="Arial"/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30EDC"/>
    <w:pPr>
      <w:keepLines/>
      <w:widowControl/>
      <w:spacing w:before="480" w:after="0" w:line="276" w:lineRule="auto"/>
      <w:outlineLvl w:val="9"/>
    </w:pPr>
    <w:rPr>
      <w:rFonts w:ascii="Cambria" w:eastAsia="MS Gothic" w:hAnsi="Cambria"/>
      <w:bCs/>
      <w:snapToGrid/>
      <w:color w:val="365F91"/>
      <w:kern w:val="0"/>
      <w:szCs w:val="28"/>
      <w:lang w:val="en-US" w:eastAsia="ja-JP"/>
    </w:rPr>
  </w:style>
  <w:style w:type="paragraph" w:styleId="En-tte">
    <w:name w:val="header"/>
    <w:basedOn w:val="Normal"/>
    <w:link w:val="En-tteCar"/>
    <w:unhideWhenUsed/>
    <w:rsid w:val="00427C35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Paragraphedeliste">
    <w:name w:val="List Paragraph"/>
    <w:basedOn w:val="Normal"/>
    <w:uiPriority w:val="34"/>
    <w:qFormat/>
    <w:rsid w:val="0056530D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56530D"/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6530D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56530D"/>
    <w:rPr>
      <w:vertAlign w:val="superscript"/>
    </w:rPr>
  </w:style>
  <w:style w:type="paragraph" w:styleId="Sansinterligne">
    <w:name w:val="No Spacing"/>
    <w:uiPriority w:val="1"/>
    <w:qFormat/>
    <w:rsid w:val="00327C9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itre">
    <w:name w:val="Title"/>
    <w:basedOn w:val="Normal"/>
    <w:next w:val="Sous-titre"/>
    <w:link w:val="TitreCar"/>
    <w:qFormat/>
    <w:rsid w:val="006F3D80"/>
    <w:pPr>
      <w:widowControl/>
      <w:suppressAutoHyphens/>
      <w:spacing w:before="240" w:after="60"/>
      <w:jc w:val="center"/>
    </w:pPr>
    <w:rPr>
      <w:rFonts w:ascii="Arial" w:hAnsi="Arial" w:cs="Arial"/>
      <w:b/>
      <w:bCs/>
      <w:snapToGrid/>
      <w:kern w:val="1"/>
      <w:sz w:val="32"/>
      <w:szCs w:val="32"/>
      <w:lang w:val="de-DE" w:eastAsia="ar-SA"/>
    </w:rPr>
  </w:style>
  <w:style w:type="character" w:customStyle="1" w:styleId="TitreCar">
    <w:name w:val="Titre Car"/>
    <w:basedOn w:val="Policepardfaut"/>
    <w:link w:val="Titre"/>
    <w:rsid w:val="006F3D80"/>
    <w:rPr>
      <w:rFonts w:ascii="Arial" w:eastAsia="Times New Roman" w:hAnsi="Arial" w:cs="Arial"/>
      <w:b/>
      <w:bCs/>
      <w:kern w:val="1"/>
      <w:sz w:val="32"/>
      <w:szCs w:val="32"/>
      <w:lang w:val="de-DE"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F3D8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F3D80"/>
    <w:rPr>
      <w:rFonts w:asciiTheme="majorHAnsi" w:eastAsiaTheme="majorEastAsia" w:hAnsiTheme="majorHAnsi" w:cstheme="majorBidi"/>
      <w:i/>
      <w:iCs/>
      <w:snapToGrid w:val="0"/>
      <w:color w:val="4F81BD" w:themeColor="accent1"/>
      <w:spacing w:val="15"/>
      <w:sz w:val="24"/>
      <w:szCs w:val="24"/>
      <w:lang w:val="en-GB"/>
    </w:rPr>
  </w:style>
  <w:style w:type="character" w:customStyle="1" w:styleId="Titre2Car">
    <w:name w:val="Titre 2 Car"/>
    <w:basedOn w:val="Policepardfaut"/>
    <w:link w:val="Titre2"/>
    <w:uiPriority w:val="9"/>
    <w:semiHidden/>
    <w:rsid w:val="00E86523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E66D8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66D8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66D8F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6D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6D8F"/>
    <w:rPr>
      <w:rFonts w:ascii="Times New Roman" w:eastAsia="Times New Roman" w:hAnsi="Times New Roman" w:cs="Times New Roman"/>
      <w:b/>
      <w:bCs/>
      <w:snapToGrid w:val="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tact@iala-aism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iala-aism.or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iala-ais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F7445-16F7-4380-ABB5-C8A9545E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1615</Words>
  <Characters>8883</Characters>
  <Application>Microsoft Office Word</Application>
  <DocSecurity>0</DocSecurity>
  <Lines>74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10478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Marie-Helene</cp:lastModifiedBy>
  <cp:revision>2</cp:revision>
  <cp:lastPrinted>2014-10-10T12:38:00Z</cp:lastPrinted>
  <dcterms:created xsi:type="dcterms:W3CDTF">2015-10-29T21:48:00Z</dcterms:created>
  <dcterms:modified xsi:type="dcterms:W3CDTF">2015-10-29T21:48:00Z</dcterms:modified>
</cp:coreProperties>
</file>